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C07021" w14:textId="77777777" w:rsidR="006B5235" w:rsidRPr="003D64B5" w:rsidRDefault="006B5235" w:rsidP="009F1520">
      <w:pPr>
        <w:pStyle w:val="Zhlav"/>
        <w:tabs>
          <w:tab w:val="left" w:pos="589"/>
          <w:tab w:val="left" w:pos="6237"/>
        </w:tabs>
        <w:rPr>
          <w:rFonts w:ascii="Arial" w:hAnsi="Arial" w:cs="Arial"/>
          <w:sz w:val="20"/>
          <w:szCs w:val="20"/>
        </w:rPr>
      </w:pPr>
      <w:r>
        <w:rPr>
          <w:rFonts w:ascii="Calibri" w:hAnsi="Calibri" w:cs="Calibri"/>
          <w:b/>
          <w:spacing w:val="30"/>
          <w:sz w:val="36"/>
          <w:szCs w:val="36"/>
        </w:rPr>
        <w:tab/>
      </w:r>
      <w:r w:rsidR="009F1520">
        <w:rPr>
          <w:rFonts w:ascii="Calibri" w:hAnsi="Calibri" w:cs="Calibri"/>
          <w:b/>
          <w:spacing w:val="30"/>
          <w:sz w:val="36"/>
          <w:szCs w:val="36"/>
        </w:rPr>
        <w:tab/>
      </w:r>
      <w:r>
        <w:rPr>
          <w:rFonts w:ascii="Calibri" w:hAnsi="Calibri" w:cs="Calibri"/>
          <w:b/>
          <w:spacing w:val="30"/>
          <w:sz w:val="36"/>
          <w:szCs w:val="36"/>
        </w:rPr>
        <w:tab/>
      </w:r>
      <w:r w:rsidRPr="003D64B5">
        <w:rPr>
          <w:rFonts w:ascii="Arial" w:hAnsi="Arial" w:cs="Arial"/>
          <w:b/>
          <w:spacing w:val="30"/>
          <w:sz w:val="20"/>
          <w:szCs w:val="20"/>
        </w:rPr>
        <w:tab/>
      </w:r>
      <w:r w:rsidRPr="003D64B5">
        <w:rPr>
          <w:rFonts w:ascii="Arial" w:hAnsi="Arial" w:cs="Arial"/>
          <w:sz w:val="20"/>
          <w:szCs w:val="20"/>
        </w:rPr>
        <w:t xml:space="preserve"> </w:t>
      </w:r>
    </w:p>
    <w:p w14:paraId="7F9A7D06" w14:textId="181B22C7" w:rsidR="006B5235" w:rsidRPr="003D64B5" w:rsidRDefault="006B5235" w:rsidP="006B5235">
      <w:pPr>
        <w:pStyle w:val="Zhlav"/>
        <w:tabs>
          <w:tab w:val="left" w:pos="6237"/>
        </w:tabs>
        <w:rPr>
          <w:rFonts w:ascii="Arial" w:hAnsi="Arial" w:cs="Arial"/>
          <w:sz w:val="20"/>
          <w:szCs w:val="20"/>
        </w:rPr>
      </w:pPr>
      <w:r w:rsidRPr="003D64B5">
        <w:rPr>
          <w:rFonts w:ascii="Arial" w:hAnsi="Arial" w:cs="Arial"/>
          <w:sz w:val="20"/>
          <w:szCs w:val="20"/>
        </w:rPr>
        <w:tab/>
        <w:t xml:space="preserve">                                                                 </w:t>
      </w:r>
      <w:r w:rsidR="00105E5F">
        <w:rPr>
          <w:rFonts w:ascii="Arial" w:hAnsi="Arial" w:cs="Arial"/>
          <w:sz w:val="20"/>
          <w:szCs w:val="20"/>
        </w:rPr>
        <w:t xml:space="preserve"> </w:t>
      </w:r>
      <w:r w:rsidRPr="003D64B5">
        <w:rPr>
          <w:rFonts w:ascii="Arial" w:hAnsi="Arial" w:cs="Arial"/>
          <w:sz w:val="20"/>
          <w:szCs w:val="20"/>
        </w:rPr>
        <w:t xml:space="preserve">Číslo smlouvy kupujícího: </w:t>
      </w:r>
    </w:p>
    <w:p w14:paraId="64BB439E" w14:textId="77777777" w:rsidR="006B5235" w:rsidRPr="003D64B5" w:rsidRDefault="006B5235" w:rsidP="006B5235">
      <w:pPr>
        <w:pStyle w:val="Zhlav"/>
        <w:tabs>
          <w:tab w:val="left" w:pos="6237"/>
        </w:tabs>
        <w:rPr>
          <w:rFonts w:ascii="Arial" w:hAnsi="Arial" w:cs="Arial"/>
          <w:sz w:val="20"/>
          <w:szCs w:val="20"/>
        </w:rPr>
      </w:pPr>
      <w:r w:rsidRPr="003D64B5">
        <w:rPr>
          <w:rFonts w:ascii="Arial" w:hAnsi="Arial" w:cs="Arial"/>
          <w:spacing w:val="30"/>
          <w:sz w:val="20"/>
          <w:szCs w:val="20"/>
        </w:rPr>
        <w:tab/>
        <w:t xml:space="preserve">                                              </w:t>
      </w:r>
      <w:r w:rsidRPr="003D64B5">
        <w:rPr>
          <w:rFonts w:ascii="Arial" w:hAnsi="Arial" w:cs="Arial"/>
          <w:sz w:val="20"/>
          <w:szCs w:val="20"/>
        </w:rPr>
        <w:t xml:space="preserve">Číslo smlouvy prodávajícího: </w:t>
      </w:r>
    </w:p>
    <w:p w14:paraId="7F1DE8B9" w14:textId="77777777" w:rsidR="006B5235" w:rsidRPr="003D64B5" w:rsidRDefault="006B5235" w:rsidP="006B5235">
      <w:pPr>
        <w:pStyle w:val="Zhlav"/>
        <w:tabs>
          <w:tab w:val="left" w:pos="6237"/>
        </w:tabs>
        <w:rPr>
          <w:rFonts w:ascii="Arial" w:hAnsi="Arial" w:cs="Arial"/>
          <w:sz w:val="20"/>
          <w:szCs w:val="20"/>
        </w:rPr>
      </w:pPr>
    </w:p>
    <w:p w14:paraId="65743FED" w14:textId="77777777" w:rsidR="003D64B5" w:rsidRPr="00A15461" w:rsidRDefault="003D64B5" w:rsidP="003D64B5">
      <w:pPr>
        <w:pStyle w:val="Import2"/>
        <w:tabs>
          <w:tab w:val="left" w:pos="720"/>
          <w:tab w:val="left" w:pos="1584"/>
          <w:tab w:val="left" w:pos="2448"/>
          <w:tab w:val="left" w:pos="3312"/>
          <w:tab w:val="left" w:pos="4176"/>
          <w:tab w:val="left" w:pos="5040"/>
          <w:tab w:val="left" w:pos="5904"/>
          <w:tab w:val="left" w:pos="6768"/>
          <w:tab w:val="left" w:pos="7632"/>
          <w:tab w:val="left" w:pos="8222"/>
          <w:tab w:val="left" w:pos="9360"/>
          <w:tab w:val="left" w:pos="10224"/>
          <w:tab w:val="left" w:pos="11088"/>
        </w:tabs>
        <w:ind w:right="-108"/>
        <w:jc w:val="center"/>
        <w:outlineLvl w:val="0"/>
        <w:rPr>
          <w:rFonts w:ascii="Arial" w:hAnsi="Arial" w:cs="Arial"/>
          <w:b/>
          <w:spacing w:val="30"/>
          <w:sz w:val="28"/>
          <w:szCs w:val="28"/>
          <w:lang w:val="cs-CZ"/>
        </w:rPr>
      </w:pPr>
      <w:r w:rsidRPr="00A15461">
        <w:rPr>
          <w:rFonts w:ascii="Arial" w:hAnsi="Arial" w:cs="Arial"/>
          <w:b/>
          <w:spacing w:val="30"/>
          <w:sz w:val="28"/>
          <w:szCs w:val="28"/>
          <w:lang w:val="cs-CZ"/>
        </w:rPr>
        <w:t>Kupní smlouva</w:t>
      </w:r>
    </w:p>
    <w:p w14:paraId="37C55551" w14:textId="77777777" w:rsidR="003D64B5" w:rsidRPr="003D64B5" w:rsidRDefault="003D64B5" w:rsidP="003D64B5">
      <w:pPr>
        <w:pStyle w:val="Smlouvanadpis2"/>
        <w:spacing w:before="120" w:after="0"/>
        <w:rPr>
          <w:b w:val="0"/>
          <w:sz w:val="20"/>
          <w:szCs w:val="20"/>
        </w:rPr>
      </w:pPr>
      <w:r w:rsidRPr="003D64B5">
        <w:rPr>
          <w:b w:val="0"/>
          <w:sz w:val="20"/>
          <w:szCs w:val="20"/>
        </w:rPr>
        <w:t>uzavřená dle ustanovení § 2079 a násl. zák. č. 89/2012 Sb., občanského zákoníku, ve znění pozdějších předpisů</w:t>
      </w:r>
    </w:p>
    <w:p w14:paraId="06C3E4F2" w14:textId="2866E5AF" w:rsidR="006B5235" w:rsidRDefault="003D64B5" w:rsidP="003D64B5">
      <w:pPr>
        <w:pStyle w:val="Smlouvanadpis2"/>
        <w:spacing w:before="120" w:after="0"/>
        <w:rPr>
          <w:i/>
          <w:sz w:val="20"/>
          <w:szCs w:val="20"/>
        </w:rPr>
      </w:pPr>
      <w:r w:rsidRPr="003D64B5">
        <w:rPr>
          <w:i/>
          <w:sz w:val="20"/>
          <w:szCs w:val="20"/>
        </w:rPr>
        <w:t xml:space="preserve">Projekt: „ZŠ Vyhlídka Valašské Meziříčí-Rozvoj klíčových kompetencí v oblasti počítačových a jazykových technologií“, registrační číslo projektu: </w:t>
      </w:r>
      <w:r w:rsidRPr="003D64B5">
        <w:rPr>
          <w:color w:val="000000"/>
          <w:sz w:val="20"/>
          <w:szCs w:val="20"/>
          <w:shd w:val="clear" w:color="auto" w:fill="FFFFFF"/>
        </w:rPr>
        <w:t xml:space="preserve">CZ.06.4.59/0.0/0.0/16_075/0017161 </w:t>
      </w:r>
      <w:r w:rsidRPr="003D64B5">
        <w:rPr>
          <w:i/>
          <w:sz w:val="20"/>
          <w:szCs w:val="20"/>
        </w:rPr>
        <w:t>je spolufinancován z prostředků IROP</w:t>
      </w:r>
    </w:p>
    <w:p w14:paraId="58B33395" w14:textId="77777777" w:rsidR="00A15461" w:rsidRPr="003D64B5" w:rsidRDefault="00A15461" w:rsidP="003D64B5">
      <w:pPr>
        <w:pStyle w:val="Smlouvanadpis2"/>
        <w:spacing w:before="120" w:after="0"/>
        <w:rPr>
          <w:b w:val="0"/>
          <w:sz w:val="20"/>
          <w:szCs w:val="20"/>
        </w:rPr>
      </w:pPr>
    </w:p>
    <w:p w14:paraId="4AC5D79B" w14:textId="3143F0E3" w:rsidR="001D58B9" w:rsidRPr="003D64B5" w:rsidRDefault="001D58B9" w:rsidP="00B659E0">
      <w:pPr>
        <w:pStyle w:val="Smlouvanadpis2"/>
        <w:keepNext w:val="0"/>
        <w:keepLines w:val="0"/>
        <w:spacing w:after="0"/>
        <w:rPr>
          <w:b w:val="0"/>
          <w:bCs w:val="0"/>
          <w:sz w:val="20"/>
          <w:szCs w:val="20"/>
        </w:rPr>
      </w:pPr>
      <w:proofErr w:type="gramStart"/>
      <w:r w:rsidRPr="003D64B5">
        <w:rPr>
          <w:noProof w:val="0"/>
          <w:sz w:val="20"/>
          <w:szCs w:val="20"/>
        </w:rPr>
        <w:t xml:space="preserve">I.  </w:t>
      </w:r>
      <w:r w:rsidRPr="003D64B5">
        <w:rPr>
          <w:sz w:val="20"/>
          <w:szCs w:val="20"/>
        </w:rPr>
        <w:t>SMLUVNÍ</w:t>
      </w:r>
      <w:proofErr w:type="gramEnd"/>
      <w:r w:rsidRPr="003D64B5">
        <w:rPr>
          <w:sz w:val="20"/>
          <w:szCs w:val="20"/>
        </w:rPr>
        <w:t xml:space="preserve">  STRANY</w:t>
      </w:r>
    </w:p>
    <w:p w14:paraId="22ED275B" w14:textId="77C48048" w:rsidR="001D58B9" w:rsidRPr="003D64B5" w:rsidRDefault="00E02806" w:rsidP="00EB1688">
      <w:pPr>
        <w:tabs>
          <w:tab w:val="left" w:pos="2520"/>
        </w:tabs>
        <w:spacing w:before="240"/>
        <w:rPr>
          <w:rFonts w:ascii="Arial" w:hAnsi="Arial" w:cs="Arial"/>
          <w:b/>
          <w:bCs/>
          <w:sz w:val="20"/>
          <w:szCs w:val="20"/>
        </w:rPr>
      </w:pPr>
      <w:r w:rsidRPr="003D64B5">
        <w:rPr>
          <w:rFonts w:ascii="Arial" w:hAnsi="Arial" w:cs="Arial"/>
          <w:b/>
          <w:bCs/>
          <w:spacing w:val="30"/>
          <w:sz w:val="20"/>
          <w:szCs w:val="20"/>
        </w:rPr>
        <w:t>K</w:t>
      </w:r>
      <w:r w:rsidR="001D58B9" w:rsidRPr="003D64B5">
        <w:rPr>
          <w:rFonts w:ascii="Arial" w:hAnsi="Arial" w:cs="Arial"/>
          <w:b/>
          <w:bCs/>
          <w:spacing w:val="30"/>
          <w:sz w:val="20"/>
          <w:szCs w:val="20"/>
        </w:rPr>
        <w:t>upující</w:t>
      </w:r>
      <w:r w:rsidR="001D58B9" w:rsidRPr="003D64B5">
        <w:rPr>
          <w:rFonts w:ascii="Arial" w:hAnsi="Arial" w:cs="Arial"/>
          <w:bCs/>
          <w:sz w:val="20"/>
          <w:szCs w:val="20"/>
        </w:rPr>
        <w:t xml:space="preserve">: </w:t>
      </w:r>
      <w:r w:rsidR="001D58B9" w:rsidRPr="003D64B5">
        <w:rPr>
          <w:rFonts w:ascii="Arial" w:hAnsi="Arial" w:cs="Arial"/>
          <w:b/>
          <w:bCs/>
          <w:sz w:val="20"/>
          <w:szCs w:val="20"/>
        </w:rPr>
        <w:tab/>
        <w:t>Město Valašské Meziříčí</w:t>
      </w:r>
      <w:r w:rsidR="001D58B9" w:rsidRPr="003D64B5">
        <w:rPr>
          <w:rFonts w:ascii="Arial" w:hAnsi="Arial" w:cs="Arial"/>
          <w:sz w:val="20"/>
          <w:szCs w:val="20"/>
        </w:rPr>
        <w:t xml:space="preserve"> </w:t>
      </w:r>
    </w:p>
    <w:p w14:paraId="7F0BA3EC" w14:textId="58A91B74" w:rsidR="001D58B9" w:rsidRPr="003D64B5" w:rsidRDefault="001D58B9" w:rsidP="00EB1688">
      <w:pPr>
        <w:tabs>
          <w:tab w:val="left" w:pos="0"/>
          <w:tab w:val="left" w:pos="2520"/>
        </w:tabs>
        <w:rPr>
          <w:rFonts w:ascii="Arial" w:hAnsi="Arial" w:cs="Arial"/>
          <w:sz w:val="20"/>
          <w:szCs w:val="20"/>
        </w:rPr>
      </w:pPr>
      <w:r w:rsidRPr="003D64B5">
        <w:rPr>
          <w:rFonts w:ascii="Arial" w:hAnsi="Arial" w:cs="Arial"/>
          <w:sz w:val="20"/>
          <w:szCs w:val="20"/>
        </w:rPr>
        <w:t xml:space="preserve">sídlem: </w:t>
      </w:r>
      <w:r w:rsidRPr="003D64B5">
        <w:rPr>
          <w:rFonts w:ascii="Arial" w:hAnsi="Arial" w:cs="Arial"/>
          <w:sz w:val="20"/>
          <w:szCs w:val="20"/>
        </w:rPr>
        <w:tab/>
        <w:t>Náměstí 7</w:t>
      </w:r>
      <w:r w:rsidR="009F1520" w:rsidRPr="003D64B5">
        <w:rPr>
          <w:rFonts w:ascii="Arial" w:hAnsi="Arial" w:cs="Arial"/>
          <w:sz w:val="20"/>
          <w:szCs w:val="20"/>
        </w:rPr>
        <w:t>/5</w:t>
      </w:r>
      <w:r w:rsidRPr="003D64B5">
        <w:rPr>
          <w:rFonts w:ascii="Arial" w:hAnsi="Arial" w:cs="Arial"/>
          <w:sz w:val="20"/>
          <w:szCs w:val="20"/>
        </w:rPr>
        <w:t xml:space="preserve">, 757 01 Valašské Meziříčí </w:t>
      </w:r>
    </w:p>
    <w:p w14:paraId="7C9C9B14" w14:textId="3F0BAF08" w:rsidR="001D58B9" w:rsidRPr="003D64B5" w:rsidRDefault="001D58B9" w:rsidP="00864CE7">
      <w:pPr>
        <w:tabs>
          <w:tab w:val="left" w:pos="0"/>
          <w:tab w:val="left" w:pos="2520"/>
        </w:tabs>
        <w:rPr>
          <w:rFonts w:ascii="Arial" w:hAnsi="Arial" w:cs="Arial"/>
          <w:sz w:val="20"/>
          <w:szCs w:val="20"/>
        </w:rPr>
      </w:pPr>
      <w:r w:rsidRPr="003D64B5">
        <w:rPr>
          <w:rFonts w:ascii="Arial" w:hAnsi="Arial" w:cs="Arial"/>
          <w:sz w:val="20"/>
          <w:szCs w:val="20"/>
        </w:rPr>
        <w:t>IČ</w:t>
      </w:r>
      <w:r w:rsidR="00AD3E3D" w:rsidRPr="003D64B5">
        <w:rPr>
          <w:rFonts w:ascii="Arial" w:hAnsi="Arial" w:cs="Arial"/>
          <w:sz w:val="20"/>
          <w:szCs w:val="20"/>
        </w:rPr>
        <w:t>O</w:t>
      </w:r>
      <w:r w:rsidRPr="003D64B5">
        <w:rPr>
          <w:rFonts w:ascii="Arial" w:hAnsi="Arial" w:cs="Arial"/>
          <w:sz w:val="20"/>
          <w:szCs w:val="20"/>
        </w:rPr>
        <w:t>:</w:t>
      </w:r>
      <w:r w:rsidRPr="003D64B5">
        <w:rPr>
          <w:rFonts w:ascii="Arial" w:hAnsi="Arial" w:cs="Arial"/>
          <w:sz w:val="20"/>
          <w:szCs w:val="20"/>
        </w:rPr>
        <w:tab/>
        <w:t xml:space="preserve">00304387 </w:t>
      </w:r>
    </w:p>
    <w:p w14:paraId="1EF64255" w14:textId="3E469029" w:rsidR="001D58B9" w:rsidRPr="003D64B5" w:rsidRDefault="001D58B9" w:rsidP="00864CE7">
      <w:pPr>
        <w:tabs>
          <w:tab w:val="left" w:pos="0"/>
          <w:tab w:val="left" w:pos="2520"/>
        </w:tabs>
        <w:rPr>
          <w:rFonts w:ascii="Arial" w:hAnsi="Arial" w:cs="Arial"/>
          <w:sz w:val="20"/>
          <w:szCs w:val="20"/>
        </w:rPr>
      </w:pPr>
      <w:r w:rsidRPr="003D64B5">
        <w:rPr>
          <w:rFonts w:ascii="Arial" w:hAnsi="Arial" w:cs="Arial"/>
          <w:sz w:val="20"/>
          <w:szCs w:val="20"/>
        </w:rPr>
        <w:t>DIČ:</w:t>
      </w:r>
      <w:r w:rsidRPr="003D64B5">
        <w:rPr>
          <w:rFonts w:ascii="Arial" w:hAnsi="Arial" w:cs="Arial"/>
          <w:sz w:val="20"/>
          <w:szCs w:val="20"/>
        </w:rPr>
        <w:tab/>
      </w:r>
      <w:proofErr w:type="spellStart"/>
      <w:r w:rsidRPr="003D64B5">
        <w:rPr>
          <w:rFonts w:ascii="Arial" w:hAnsi="Arial" w:cs="Arial"/>
          <w:sz w:val="20"/>
          <w:szCs w:val="20"/>
        </w:rPr>
        <w:t>CZ00304387</w:t>
      </w:r>
      <w:proofErr w:type="spellEnd"/>
    </w:p>
    <w:p w14:paraId="685B784A" w14:textId="52D9113B" w:rsidR="001D58B9" w:rsidRPr="003D64B5" w:rsidRDefault="001D58B9" w:rsidP="00864CE7">
      <w:pPr>
        <w:tabs>
          <w:tab w:val="left" w:pos="0"/>
          <w:tab w:val="left" w:pos="2520"/>
        </w:tabs>
        <w:rPr>
          <w:rFonts w:ascii="Arial" w:hAnsi="Arial" w:cs="Arial"/>
          <w:sz w:val="20"/>
          <w:szCs w:val="20"/>
        </w:rPr>
      </w:pPr>
      <w:r w:rsidRPr="003D64B5">
        <w:rPr>
          <w:rFonts w:ascii="Arial" w:hAnsi="Arial" w:cs="Arial"/>
          <w:sz w:val="20"/>
          <w:szCs w:val="20"/>
        </w:rPr>
        <w:t xml:space="preserve">zastoupený:  </w:t>
      </w:r>
      <w:r w:rsidRPr="003D64B5">
        <w:rPr>
          <w:rFonts w:ascii="Arial" w:hAnsi="Arial" w:cs="Arial"/>
          <w:sz w:val="20"/>
          <w:szCs w:val="20"/>
        </w:rPr>
        <w:tab/>
      </w:r>
      <w:r w:rsidR="00864CE7" w:rsidRPr="003D64B5">
        <w:rPr>
          <w:rFonts w:ascii="Arial" w:hAnsi="Arial" w:cs="Arial"/>
          <w:sz w:val="20"/>
          <w:szCs w:val="20"/>
        </w:rPr>
        <w:t>Mgr.</w:t>
      </w:r>
      <w:r w:rsidR="003D64B5" w:rsidRPr="003D64B5">
        <w:rPr>
          <w:rFonts w:ascii="Arial" w:hAnsi="Arial" w:cs="Arial"/>
          <w:sz w:val="20"/>
          <w:szCs w:val="20"/>
        </w:rPr>
        <w:t xml:space="preserve"> Robertem </w:t>
      </w:r>
      <w:proofErr w:type="spellStart"/>
      <w:r w:rsidR="003D64B5" w:rsidRPr="003D64B5">
        <w:rPr>
          <w:rFonts w:ascii="Arial" w:hAnsi="Arial" w:cs="Arial"/>
          <w:sz w:val="20"/>
          <w:szCs w:val="20"/>
        </w:rPr>
        <w:t>Stržínekm</w:t>
      </w:r>
      <w:proofErr w:type="spellEnd"/>
      <w:r w:rsidR="00AD3E3D" w:rsidRPr="003D64B5">
        <w:rPr>
          <w:rFonts w:ascii="Arial" w:hAnsi="Arial" w:cs="Arial"/>
          <w:sz w:val="20"/>
          <w:szCs w:val="20"/>
        </w:rPr>
        <w:t xml:space="preserve">, </w:t>
      </w:r>
      <w:r w:rsidR="003D64B5" w:rsidRPr="003D64B5">
        <w:rPr>
          <w:rFonts w:ascii="Arial" w:hAnsi="Arial" w:cs="Arial"/>
          <w:sz w:val="20"/>
          <w:szCs w:val="20"/>
        </w:rPr>
        <w:t>starostou</w:t>
      </w:r>
      <w:r w:rsidR="00F1736A" w:rsidRPr="003D64B5">
        <w:rPr>
          <w:rFonts w:ascii="Arial" w:hAnsi="Arial" w:cs="Arial"/>
          <w:sz w:val="20"/>
          <w:szCs w:val="20"/>
        </w:rPr>
        <w:t xml:space="preserve"> </w:t>
      </w:r>
    </w:p>
    <w:p w14:paraId="18229EAE" w14:textId="486D3881" w:rsidR="00173C20" w:rsidRPr="003D64B5" w:rsidRDefault="004905C9" w:rsidP="00864CE7">
      <w:pPr>
        <w:tabs>
          <w:tab w:val="left" w:pos="0"/>
          <w:tab w:val="left" w:pos="2520"/>
        </w:tabs>
        <w:rPr>
          <w:rFonts w:ascii="Arial" w:hAnsi="Arial" w:cs="Arial"/>
          <w:sz w:val="20"/>
          <w:szCs w:val="20"/>
        </w:rPr>
      </w:pPr>
      <w:r w:rsidRPr="003D64B5">
        <w:rPr>
          <w:rFonts w:ascii="Arial" w:hAnsi="Arial" w:cs="Arial"/>
          <w:sz w:val="20"/>
          <w:szCs w:val="20"/>
        </w:rPr>
        <w:t>o</w:t>
      </w:r>
      <w:r w:rsidR="00F1736A" w:rsidRPr="003D64B5">
        <w:rPr>
          <w:rFonts w:ascii="Arial" w:hAnsi="Arial" w:cs="Arial"/>
          <w:sz w:val="20"/>
          <w:szCs w:val="20"/>
        </w:rPr>
        <w:t>soba</w:t>
      </w:r>
      <w:r w:rsidR="00D9195B" w:rsidRPr="003D64B5">
        <w:rPr>
          <w:rFonts w:ascii="Arial" w:hAnsi="Arial" w:cs="Arial"/>
          <w:sz w:val="20"/>
          <w:szCs w:val="20"/>
        </w:rPr>
        <w:t xml:space="preserve"> oprávněná</w:t>
      </w:r>
      <w:r w:rsidR="001D58B9" w:rsidRPr="003D64B5">
        <w:rPr>
          <w:rFonts w:ascii="Arial" w:hAnsi="Arial" w:cs="Arial"/>
          <w:sz w:val="20"/>
          <w:szCs w:val="20"/>
        </w:rPr>
        <w:t xml:space="preserve"> jed</w:t>
      </w:r>
      <w:r w:rsidR="00D9195B" w:rsidRPr="003D64B5">
        <w:rPr>
          <w:rFonts w:ascii="Arial" w:hAnsi="Arial" w:cs="Arial"/>
          <w:sz w:val="20"/>
          <w:szCs w:val="20"/>
        </w:rPr>
        <w:t>nat</w:t>
      </w:r>
      <w:r w:rsidR="00864CE7" w:rsidRPr="003D64B5">
        <w:rPr>
          <w:rFonts w:ascii="Arial" w:hAnsi="Arial" w:cs="Arial"/>
          <w:sz w:val="20"/>
          <w:szCs w:val="20"/>
        </w:rPr>
        <w:tab/>
      </w:r>
    </w:p>
    <w:p w14:paraId="032E2CFE" w14:textId="0674A5AB" w:rsidR="001D58B9" w:rsidRPr="003D64B5" w:rsidRDefault="00D9195B" w:rsidP="00864CE7">
      <w:pPr>
        <w:tabs>
          <w:tab w:val="left" w:pos="0"/>
          <w:tab w:val="left" w:pos="2520"/>
        </w:tabs>
        <w:rPr>
          <w:rFonts w:ascii="Arial" w:hAnsi="Arial" w:cs="Arial"/>
          <w:sz w:val="20"/>
          <w:szCs w:val="20"/>
        </w:rPr>
      </w:pPr>
      <w:r w:rsidRPr="003D64B5">
        <w:rPr>
          <w:rFonts w:ascii="Arial" w:hAnsi="Arial" w:cs="Arial"/>
          <w:sz w:val="20"/>
          <w:szCs w:val="20"/>
        </w:rPr>
        <w:t xml:space="preserve">ve věcech technických: </w:t>
      </w:r>
      <w:r w:rsidR="00173C20" w:rsidRPr="003D64B5">
        <w:rPr>
          <w:rFonts w:ascii="Arial" w:hAnsi="Arial" w:cs="Arial"/>
          <w:sz w:val="20"/>
          <w:szCs w:val="20"/>
        </w:rPr>
        <w:tab/>
      </w:r>
      <w:r w:rsidR="005F361E" w:rsidRPr="003D64B5">
        <w:rPr>
          <w:rFonts w:ascii="Arial" w:hAnsi="Arial" w:cs="Arial"/>
          <w:sz w:val="20"/>
          <w:szCs w:val="20"/>
        </w:rPr>
        <w:t xml:space="preserve">Ing. </w:t>
      </w:r>
      <w:r w:rsidR="0064124B" w:rsidRPr="003D64B5">
        <w:rPr>
          <w:rFonts w:ascii="Arial" w:hAnsi="Arial" w:cs="Arial"/>
          <w:sz w:val="20"/>
          <w:szCs w:val="20"/>
        </w:rPr>
        <w:t>Pavel Vanduch</w:t>
      </w:r>
    </w:p>
    <w:p w14:paraId="1D80AD18" w14:textId="6ED6E6EF" w:rsidR="001D58B9" w:rsidRPr="003D64B5" w:rsidRDefault="001D58B9" w:rsidP="00864CE7">
      <w:pPr>
        <w:tabs>
          <w:tab w:val="left" w:pos="0"/>
          <w:tab w:val="left" w:pos="2520"/>
        </w:tabs>
        <w:rPr>
          <w:rFonts w:ascii="Arial" w:hAnsi="Arial" w:cs="Arial"/>
          <w:sz w:val="20"/>
          <w:szCs w:val="20"/>
        </w:rPr>
      </w:pPr>
      <w:r w:rsidRPr="003D64B5">
        <w:rPr>
          <w:rFonts w:ascii="Arial" w:hAnsi="Arial" w:cs="Arial"/>
          <w:sz w:val="20"/>
          <w:szCs w:val="20"/>
        </w:rPr>
        <w:t xml:space="preserve">telefon: </w:t>
      </w:r>
      <w:r w:rsidRPr="003D64B5">
        <w:rPr>
          <w:rFonts w:ascii="Arial" w:hAnsi="Arial" w:cs="Arial"/>
          <w:sz w:val="20"/>
          <w:szCs w:val="20"/>
        </w:rPr>
        <w:tab/>
        <w:t xml:space="preserve">571 674 </w:t>
      </w:r>
      <w:r w:rsidR="009F1520" w:rsidRPr="003D64B5">
        <w:rPr>
          <w:rFonts w:ascii="Arial" w:hAnsi="Arial" w:cs="Arial"/>
          <w:sz w:val="20"/>
          <w:szCs w:val="20"/>
        </w:rPr>
        <w:t>304</w:t>
      </w:r>
    </w:p>
    <w:p w14:paraId="6C7D3AA0" w14:textId="2FC99005" w:rsidR="001D58B9" w:rsidRPr="003D64B5" w:rsidRDefault="001D58B9" w:rsidP="00864CE7">
      <w:pPr>
        <w:tabs>
          <w:tab w:val="left" w:pos="0"/>
          <w:tab w:val="left" w:pos="2520"/>
        </w:tabs>
        <w:rPr>
          <w:rFonts w:ascii="Arial" w:hAnsi="Arial" w:cs="Arial"/>
          <w:sz w:val="20"/>
          <w:szCs w:val="20"/>
        </w:rPr>
      </w:pPr>
      <w:r w:rsidRPr="003D64B5">
        <w:rPr>
          <w:rFonts w:ascii="Arial" w:hAnsi="Arial" w:cs="Arial"/>
          <w:sz w:val="20"/>
          <w:szCs w:val="20"/>
        </w:rPr>
        <w:t xml:space="preserve">e-mail: </w:t>
      </w:r>
      <w:r w:rsidRPr="003D64B5">
        <w:rPr>
          <w:rFonts w:ascii="Arial" w:hAnsi="Arial" w:cs="Arial"/>
          <w:sz w:val="20"/>
          <w:szCs w:val="20"/>
        </w:rPr>
        <w:tab/>
      </w:r>
      <w:proofErr w:type="spellStart"/>
      <w:r w:rsidR="009F1520" w:rsidRPr="003D64B5">
        <w:rPr>
          <w:rFonts w:ascii="Arial" w:hAnsi="Arial" w:cs="Arial"/>
          <w:sz w:val="20"/>
          <w:szCs w:val="20"/>
        </w:rPr>
        <w:t>vanduch</w:t>
      </w:r>
      <w:r w:rsidRPr="003D64B5">
        <w:rPr>
          <w:rFonts w:ascii="Arial" w:hAnsi="Arial" w:cs="Arial"/>
          <w:sz w:val="20"/>
          <w:szCs w:val="20"/>
        </w:rPr>
        <w:t>@muvalmez.cz</w:t>
      </w:r>
      <w:proofErr w:type="spellEnd"/>
    </w:p>
    <w:p w14:paraId="1B3EF2DB" w14:textId="10B6D47E" w:rsidR="001D58B9" w:rsidRPr="003D64B5" w:rsidRDefault="001D58B9" w:rsidP="00864CE7">
      <w:pPr>
        <w:tabs>
          <w:tab w:val="left" w:pos="0"/>
          <w:tab w:val="left" w:pos="2520"/>
        </w:tabs>
        <w:rPr>
          <w:rFonts w:ascii="Arial" w:hAnsi="Arial" w:cs="Arial"/>
          <w:sz w:val="20"/>
          <w:szCs w:val="20"/>
        </w:rPr>
      </w:pPr>
      <w:r w:rsidRPr="003D64B5">
        <w:rPr>
          <w:rFonts w:ascii="Arial" w:hAnsi="Arial" w:cs="Arial"/>
          <w:sz w:val="20"/>
          <w:szCs w:val="20"/>
        </w:rPr>
        <w:t>bankovní spojení:</w:t>
      </w:r>
      <w:r w:rsidRPr="003D64B5">
        <w:rPr>
          <w:rFonts w:ascii="Arial" w:hAnsi="Arial" w:cs="Arial"/>
          <w:sz w:val="20"/>
          <w:szCs w:val="20"/>
        </w:rPr>
        <w:tab/>
        <w:t>Komerční banka a.s., pobočka Valašské Meziříčí</w:t>
      </w:r>
    </w:p>
    <w:p w14:paraId="58F7703B" w14:textId="0B08EA79" w:rsidR="001D58B9" w:rsidRPr="003D64B5" w:rsidRDefault="001D58B9" w:rsidP="00864CE7">
      <w:pPr>
        <w:tabs>
          <w:tab w:val="left" w:pos="0"/>
          <w:tab w:val="left" w:pos="2520"/>
        </w:tabs>
        <w:rPr>
          <w:rFonts w:ascii="Arial" w:hAnsi="Arial" w:cs="Arial"/>
          <w:sz w:val="20"/>
          <w:szCs w:val="20"/>
        </w:rPr>
      </w:pPr>
      <w:r w:rsidRPr="003D64B5">
        <w:rPr>
          <w:rFonts w:ascii="Arial" w:hAnsi="Arial" w:cs="Arial"/>
          <w:sz w:val="20"/>
          <w:szCs w:val="20"/>
        </w:rPr>
        <w:t xml:space="preserve">číslo účtu: </w:t>
      </w:r>
      <w:r w:rsidRPr="003D64B5">
        <w:rPr>
          <w:rFonts w:ascii="Arial" w:hAnsi="Arial" w:cs="Arial"/>
          <w:sz w:val="20"/>
          <w:szCs w:val="20"/>
        </w:rPr>
        <w:tab/>
        <w:t>1229851/0100</w:t>
      </w:r>
    </w:p>
    <w:p w14:paraId="27997BE0" w14:textId="77777777" w:rsidR="001D58B9" w:rsidRPr="003D64B5" w:rsidRDefault="001D58B9" w:rsidP="00864CE7">
      <w:pPr>
        <w:tabs>
          <w:tab w:val="left" w:pos="0"/>
          <w:tab w:val="left" w:pos="2520"/>
        </w:tabs>
        <w:spacing w:before="120"/>
        <w:rPr>
          <w:rFonts w:ascii="Arial" w:hAnsi="Arial" w:cs="Arial"/>
          <w:sz w:val="20"/>
          <w:szCs w:val="20"/>
        </w:rPr>
      </w:pPr>
      <w:r w:rsidRPr="003D64B5">
        <w:rPr>
          <w:rFonts w:ascii="Arial" w:hAnsi="Arial" w:cs="Arial"/>
          <w:sz w:val="20"/>
          <w:szCs w:val="20"/>
        </w:rPr>
        <w:t>(dále jen „kupující“)</w:t>
      </w:r>
    </w:p>
    <w:p w14:paraId="4631FE31" w14:textId="77777777" w:rsidR="001D58B9" w:rsidRPr="003D64B5" w:rsidRDefault="001D58B9">
      <w:pPr>
        <w:tabs>
          <w:tab w:val="left" w:pos="709"/>
          <w:tab w:val="left" w:pos="2700"/>
          <w:tab w:val="left" w:pos="2880"/>
        </w:tabs>
        <w:ind w:left="720"/>
        <w:rPr>
          <w:rFonts w:ascii="Arial" w:hAnsi="Arial" w:cs="Arial"/>
          <w:sz w:val="20"/>
          <w:szCs w:val="20"/>
        </w:rPr>
      </w:pPr>
      <w:r w:rsidRPr="003D64B5">
        <w:rPr>
          <w:rFonts w:ascii="Arial" w:hAnsi="Arial" w:cs="Arial"/>
          <w:sz w:val="20"/>
          <w:szCs w:val="20"/>
        </w:rPr>
        <w:tab/>
      </w:r>
      <w:r w:rsidRPr="003D64B5">
        <w:rPr>
          <w:rFonts w:ascii="Arial" w:hAnsi="Arial" w:cs="Arial"/>
          <w:sz w:val="20"/>
          <w:szCs w:val="20"/>
        </w:rPr>
        <w:tab/>
      </w:r>
    </w:p>
    <w:p w14:paraId="06F17206" w14:textId="4FCE0788" w:rsidR="001D58B9" w:rsidRPr="003D64B5" w:rsidRDefault="001D58B9" w:rsidP="00864CE7">
      <w:pPr>
        <w:tabs>
          <w:tab w:val="left" w:pos="2520"/>
        </w:tabs>
        <w:spacing w:before="240"/>
        <w:rPr>
          <w:rFonts w:ascii="Arial" w:hAnsi="Arial" w:cs="Arial"/>
          <w:b/>
          <w:bCs/>
          <w:spacing w:val="30"/>
          <w:sz w:val="20"/>
          <w:szCs w:val="20"/>
        </w:rPr>
      </w:pPr>
      <w:r w:rsidRPr="003D64B5">
        <w:rPr>
          <w:rFonts w:ascii="Arial" w:hAnsi="Arial" w:cs="Arial"/>
          <w:b/>
          <w:bCs/>
          <w:spacing w:val="30"/>
          <w:sz w:val="20"/>
          <w:szCs w:val="20"/>
        </w:rPr>
        <w:t>Prodávající:</w:t>
      </w:r>
      <w:r w:rsidR="00EB1688" w:rsidRPr="003D64B5">
        <w:rPr>
          <w:rFonts w:ascii="Arial" w:hAnsi="Arial" w:cs="Arial"/>
          <w:b/>
          <w:bCs/>
          <w:spacing w:val="30"/>
          <w:sz w:val="20"/>
          <w:szCs w:val="20"/>
        </w:rPr>
        <w:tab/>
      </w:r>
      <w:r w:rsidRPr="003D64B5">
        <w:rPr>
          <w:rFonts w:ascii="Arial" w:hAnsi="Arial" w:cs="Arial"/>
          <w:b/>
          <w:bCs/>
          <w:spacing w:val="30"/>
          <w:sz w:val="20"/>
          <w:szCs w:val="20"/>
        </w:rPr>
        <w:tab/>
      </w:r>
      <w:r w:rsidRPr="003D64B5">
        <w:rPr>
          <w:rFonts w:ascii="Arial" w:hAnsi="Arial" w:cs="Arial"/>
          <w:b/>
          <w:bCs/>
          <w:spacing w:val="30"/>
          <w:sz w:val="20"/>
          <w:szCs w:val="20"/>
        </w:rPr>
        <w:tab/>
      </w:r>
    </w:p>
    <w:p w14:paraId="77B009F2" w14:textId="2E03C9FE" w:rsidR="001D58B9" w:rsidRPr="003D64B5" w:rsidRDefault="001D58B9" w:rsidP="00864CE7">
      <w:pPr>
        <w:tabs>
          <w:tab w:val="left" w:pos="0"/>
          <w:tab w:val="left" w:pos="2520"/>
        </w:tabs>
        <w:rPr>
          <w:rFonts w:ascii="Arial" w:hAnsi="Arial" w:cs="Arial"/>
          <w:sz w:val="20"/>
          <w:szCs w:val="20"/>
        </w:rPr>
      </w:pPr>
      <w:r w:rsidRPr="003D64B5">
        <w:rPr>
          <w:rFonts w:ascii="Arial" w:hAnsi="Arial" w:cs="Arial"/>
          <w:sz w:val="20"/>
          <w:szCs w:val="20"/>
        </w:rPr>
        <w:t>sídlem:</w:t>
      </w:r>
      <w:r w:rsidR="009108CF" w:rsidRPr="003D64B5">
        <w:rPr>
          <w:rFonts w:ascii="Arial" w:hAnsi="Arial" w:cs="Arial"/>
          <w:sz w:val="20"/>
          <w:szCs w:val="20"/>
        </w:rPr>
        <w:tab/>
      </w:r>
      <w:r w:rsidRPr="003D64B5">
        <w:rPr>
          <w:rFonts w:ascii="Arial" w:hAnsi="Arial" w:cs="Arial"/>
          <w:sz w:val="20"/>
          <w:szCs w:val="20"/>
        </w:rPr>
        <w:tab/>
      </w:r>
    </w:p>
    <w:p w14:paraId="377A8AD7" w14:textId="6268EA17" w:rsidR="001D58B9" w:rsidRPr="003D64B5" w:rsidRDefault="001D58B9" w:rsidP="00864CE7">
      <w:pPr>
        <w:tabs>
          <w:tab w:val="left" w:pos="0"/>
          <w:tab w:val="left" w:pos="2520"/>
        </w:tabs>
        <w:rPr>
          <w:rFonts w:ascii="Arial" w:hAnsi="Arial" w:cs="Arial"/>
          <w:sz w:val="20"/>
          <w:szCs w:val="20"/>
        </w:rPr>
      </w:pPr>
      <w:r w:rsidRPr="003D64B5">
        <w:rPr>
          <w:rFonts w:ascii="Arial" w:hAnsi="Arial" w:cs="Arial"/>
          <w:sz w:val="20"/>
          <w:szCs w:val="20"/>
        </w:rPr>
        <w:t>IČ</w:t>
      </w:r>
      <w:r w:rsidR="00AD3E3D" w:rsidRPr="003D64B5">
        <w:rPr>
          <w:rFonts w:ascii="Arial" w:hAnsi="Arial" w:cs="Arial"/>
          <w:sz w:val="20"/>
          <w:szCs w:val="20"/>
        </w:rPr>
        <w:t>O</w:t>
      </w:r>
      <w:r w:rsidRPr="003D64B5">
        <w:rPr>
          <w:rFonts w:ascii="Arial" w:hAnsi="Arial" w:cs="Arial"/>
          <w:sz w:val="20"/>
          <w:szCs w:val="20"/>
        </w:rPr>
        <w:t xml:space="preserve">: </w:t>
      </w:r>
      <w:r w:rsidR="009108CF" w:rsidRPr="003D64B5">
        <w:rPr>
          <w:rFonts w:ascii="Arial" w:hAnsi="Arial" w:cs="Arial"/>
          <w:sz w:val="20"/>
          <w:szCs w:val="20"/>
        </w:rPr>
        <w:tab/>
      </w:r>
    </w:p>
    <w:p w14:paraId="732D32BE" w14:textId="6DE965DF" w:rsidR="001D58B9" w:rsidRPr="003D64B5" w:rsidRDefault="001D58B9" w:rsidP="00864CE7">
      <w:pPr>
        <w:tabs>
          <w:tab w:val="left" w:pos="0"/>
          <w:tab w:val="left" w:pos="2520"/>
        </w:tabs>
        <w:rPr>
          <w:rFonts w:ascii="Arial" w:hAnsi="Arial" w:cs="Arial"/>
          <w:sz w:val="20"/>
          <w:szCs w:val="20"/>
        </w:rPr>
      </w:pPr>
      <w:r w:rsidRPr="003D64B5">
        <w:rPr>
          <w:rFonts w:ascii="Arial" w:hAnsi="Arial" w:cs="Arial"/>
          <w:sz w:val="20"/>
          <w:szCs w:val="20"/>
        </w:rPr>
        <w:t xml:space="preserve">DIČ: </w:t>
      </w:r>
      <w:r w:rsidR="009108CF" w:rsidRPr="003D64B5">
        <w:rPr>
          <w:rFonts w:ascii="Arial" w:hAnsi="Arial" w:cs="Arial"/>
          <w:sz w:val="20"/>
          <w:szCs w:val="20"/>
        </w:rPr>
        <w:tab/>
      </w:r>
    </w:p>
    <w:p w14:paraId="28009EA8" w14:textId="2DF5FCF8" w:rsidR="001D58B9" w:rsidRPr="003D64B5" w:rsidRDefault="00D9195B" w:rsidP="00864CE7">
      <w:pPr>
        <w:tabs>
          <w:tab w:val="left" w:pos="0"/>
          <w:tab w:val="left" w:pos="2520"/>
        </w:tabs>
        <w:rPr>
          <w:rFonts w:ascii="Arial" w:hAnsi="Arial" w:cs="Arial"/>
          <w:sz w:val="20"/>
          <w:szCs w:val="20"/>
        </w:rPr>
      </w:pPr>
      <w:r w:rsidRPr="003D64B5">
        <w:rPr>
          <w:rFonts w:ascii="Arial" w:hAnsi="Arial" w:cs="Arial"/>
          <w:sz w:val="20"/>
          <w:szCs w:val="20"/>
        </w:rPr>
        <w:t>zastoupený</w:t>
      </w:r>
      <w:r w:rsidR="001D58B9" w:rsidRPr="003D64B5">
        <w:rPr>
          <w:rFonts w:ascii="Arial" w:hAnsi="Arial" w:cs="Arial"/>
          <w:sz w:val="20"/>
          <w:szCs w:val="20"/>
        </w:rPr>
        <w:t>:</w:t>
      </w:r>
      <w:r w:rsidR="009108CF" w:rsidRPr="003D64B5">
        <w:rPr>
          <w:rFonts w:ascii="Arial" w:hAnsi="Arial" w:cs="Arial"/>
          <w:sz w:val="20"/>
          <w:szCs w:val="20"/>
        </w:rPr>
        <w:tab/>
      </w:r>
      <w:r w:rsidR="001D58B9" w:rsidRPr="003D64B5">
        <w:rPr>
          <w:rFonts w:ascii="Arial" w:hAnsi="Arial" w:cs="Arial"/>
          <w:sz w:val="20"/>
          <w:szCs w:val="20"/>
        </w:rPr>
        <w:tab/>
      </w:r>
      <w:r w:rsidR="001D58B9" w:rsidRPr="003D64B5">
        <w:rPr>
          <w:rFonts w:ascii="Arial" w:hAnsi="Arial" w:cs="Arial"/>
          <w:sz w:val="20"/>
          <w:szCs w:val="20"/>
        </w:rPr>
        <w:tab/>
      </w:r>
    </w:p>
    <w:p w14:paraId="0AA19001" w14:textId="00C85DBF" w:rsidR="00476A26" w:rsidRPr="003D64B5" w:rsidRDefault="00476A26" w:rsidP="00864CE7">
      <w:pPr>
        <w:tabs>
          <w:tab w:val="left" w:pos="0"/>
          <w:tab w:val="left" w:pos="2520"/>
        </w:tabs>
        <w:rPr>
          <w:rFonts w:ascii="Arial" w:hAnsi="Arial" w:cs="Arial"/>
          <w:sz w:val="20"/>
          <w:szCs w:val="20"/>
        </w:rPr>
      </w:pPr>
      <w:r w:rsidRPr="003D64B5">
        <w:rPr>
          <w:rFonts w:ascii="Arial" w:hAnsi="Arial" w:cs="Arial"/>
          <w:sz w:val="20"/>
          <w:szCs w:val="20"/>
        </w:rPr>
        <w:t>o</w:t>
      </w:r>
      <w:r w:rsidR="001D58B9" w:rsidRPr="003D64B5">
        <w:rPr>
          <w:rFonts w:ascii="Arial" w:hAnsi="Arial" w:cs="Arial"/>
          <w:sz w:val="20"/>
          <w:szCs w:val="20"/>
        </w:rPr>
        <w:t xml:space="preserve">soby oprávněné jednat </w:t>
      </w:r>
    </w:p>
    <w:p w14:paraId="3AD361C8" w14:textId="50F691BB" w:rsidR="001D58B9" w:rsidRPr="003D64B5" w:rsidRDefault="001D58B9" w:rsidP="00864CE7">
      <w:pPr>
        <w:tabs>
          <w:tab w:val="left" w:pos="0"/>
          <w:tab w:val="left" w:pos="2520"/>
        </w:tabs>
        <w:rPr>
          <w:rFonts w:ascii="Arial" w:hAnsi="Arial" w:cs="Arial"/>
          <w:sz w:val="20"/>
          <w:szCs w:val="20"/>
        </w:rPr>
      </w:pPr>
      <w:r w:rsidRPr="003D64B5">
        <w:rPr>
          <w:rFonts w:ascii="Arial" w:hAnsi="Arial" w:cs="Arial"/>
          <w:sz w:val="20"/>
          <w:szCs w:val="20"/>
        </w:rPr>
        <w:t>ve věcech technických:</w:t>
      </w:r>
      <w:r w:rsidR="005A455F" w:rsidRPr="003D64B5">
        <w:rPr>
          <w:rFonts w:ascii="Arial" w:hAnsi="Arial" w:cs="Arial"/>
          <w:sz w:val="20"/>
          <w:szCs w:val="20"/>
        </w:rPr>
        <w:t xml:space="preserve"> </w:t>
      </w:r>
      <w:r w:rsidR="009108CF" w:rsidRPr="003D64B5">
        <w:rPr>
          <w:rFonts w:ascii="Arial" w:hAnsi="Arial" w:cs="Arial"/>
          <w:sz w:val="20"/>
          <w:szCs w:val="20"/>
        </w:rPr>
        <w:tab/>
      </w:r>
      <w:r w:rsidR="009108CF" w:rsidRPr="003D64B5">
        <w:rPr>
          <w:rFonts w:ascii="Arial" w:hAnsi="Arial" w:cs="Arial"/>
          <w:sz w:val="20"/>
          <w:szCs w:val="20"/>
        </w:rPr>
        <w:tab/>
      </w:r>
      <w:r w:rsidR="009108CF" w:rsidRPr="003D64B5">
        <w:rPr>
          <w:rFonts w:ascii="Arial" w:hAnsi="Arial" w:cs="Arial"/>
          <w:sz w:val="20"/>
          <w:szCs w:val="20"/>
        </w:rPr>
        <w:tab/>
      </w:r>
      <w:r w:rsidR="009108CF" w:rsidRPr="003D64B5">
        <w:rPr>
          <w:rFonts w:ascii="Arial" w:hAnsi="Arial" w:cs="Arial"/>
          <w:sz w:val="20"/>
          <w:szCs w:val="20"/>
        </w:rPr>
        <w:tab/>
      </w:r>
      <w:r w:rsidR="009108CF" w:rsidRPr="003D64B5">
        <w:rPr>
          <w:rFonts w:ascii="Arial" w:hAnsi="Arial" w:cs="Arial"/>
          <w:sz w:val="20"/>
          <w:szCs w:val="20"/>
        </w:rPr>
        <w:tab/>
      </w:r>
    </w:p>
    <w:p w14:paraId="5A5B0BD3" w14:textId="1E419265" w:rsidR="001D58B9" w:rsidRPr="003D64B5" w:rsidRDefault="001D58B9" w:rsidP="00864CE7">
      <w:pPr>
        <w:tabs>
          <w:tab w:val="left" w:pos="0"/>
          <w:tab w:val="left" w:pos="2520"/>
        </w:tabs>
        <w:rPr>
          <w:rFonts w:ascii="Arial" w:hAnsi="Arial" w:cs="Arial"/>
          <w:sz w:val="20"/>
          <w:szCs w:val="20"/>
        </w:rPr>
      </w:pPr>
      <w:r w:rsidRPr="003D64B5">
        <w:rPr>
          <w:rFonts w:ascii="Arial" w:hAnsi="Arial" w:cs="Arial"/>
          <w:sz w:val="20"/>
          <w:szCs w:val="20"/>
        </w:rPr>
        <w:t xml:space="preserve">telefon: </w:t>
      </w:r>
      <w:r w:rsidR="009108CF" w:rsidRPr="003D64B5">
        <w:rPr>
          <w:rFonts w:ascii="Arial" w:hAnsi="Arial" w:cs="Arial"/>
          <w:sz w:val="20"/>
          <w:szCs w:val="20"/>
        </w:rPr>
        <w:tab/>
      </w:r>
      <w:r w:rsidRPr="003D64B5">
        <w:rPr>
          <w:rFonts w:ascii="Arial" w:hAnsi="Arial" w:cs="Arial"/>
          <w:sz w:val="20"/>
          <w:szCs w:val="20"/>
        </w:rPr>
        <w:tab/>
      </w:r>
    </w:p>
    <w:p w14:paraId="71E17325" w14:textId="5499EFE7" w:rsidR="00F50ED2" w:rsidRPr="003D64B5" w:rsidRDefault="001D58B9" w:rsidP="00864CE7">
      <w:pPr>
        <w:tabs>
          <w:tab w:val="left" w:pos="0"/>
          <w:tab w:val="left" w:pos="2520"/>
        </w:tabs>
        <w:rPr>
          <w:rFonts w:ascii="Arial" w:hAnsi="Arial" w:cs="Arial"/>
          <w:sz w:val="20"/>
          <w:szCs w:val="20"/>
        </w:rPr>
      </w:pPr>
      <w:r w:rsidRPr="003D64B5">
        <w:rPr>
          <w:rFonts w:ascii="Arial" w:hAnsi="Arial" w:cs="Arial"/>
          <w:sz w:val="20"/>
          <w:szCs w:val="20"/>
        </w:rPr>
        <w:t xml:space="preserve">e-mail: </w:t>
      </w:r>
      <w:r w:rsidR="009108CF" w:rsidRPr="003D64B5">
        <w:rPr>
          <w:rFonts w:ascii="Arial" w:hAnsi="Arial" w:cs="Arial"/>
          <w:sz w:val="20"/>
          <w:szCs w:val="20"/>
        </w:rPr>
        <w:tab/>
      </w:r>
    </w:p>
    <w:p w14:paraId="710B35F2" w14:textId="30954823" w:rsidR="001D58B9" w:rsidRPr="003D64B5" w:rsidRDefault="001D58B9" w:rsidP="00864CE7">
      <w:pPr>
        <w:tabs>
          <w:tab w:val="left" w:pos="0"/>
          <w:tab w:val="left" w:pos="2520"/>
        </w:tabs>
        <w:rPr>
          <w:rFonts w:ascii="Arial" w:hAnsi="Arial" w:cs="Arial"/>
          <w:sz w:val="20"/>
          <w:szCs w:val="20"/>
        </w:rPr>
      </w:pPr>
      <w:r w:rsidRPr="003D64B5">
        <w:rPr>
          <w:rFonts w:ascii="Arial" w:hAnsi="Arial" w:cs="Arial"/>
          <w:sz w:val="20"/>
          <w:szCs w:val="20"/>
        </w:rPr>
        <w:t>bankovní spojení:</w:t>
      </w:r>
      <w:r w:rsidR="009108CF" w:rsidRPr="003D64B5">
        <w:rPr>
          <w:rFonts w:ascii="Arial" w:hAnsi="Arial" w:cs="Arial"/>
          <w:sz w:val="20"/>
          <w:szCs w:val="20"/>
        </w:rPr>
        <w:tab/>
      </w:r>
      <w:r w:rsidRPr="003D64B5">
        <w:rPr>
          <w:rFonts w:ascii="Arial" w:hAnsi="Arial" w:cs="Arial"/>
          <w:sz w:val="20"/>
          <w:szCs w:val="20"/>
        </w:rPr>
        <w:tab/>
      </w:r>
    </w:p>
    <w:p w14:paraId="56216725" w14:textId="69FD2AAC" w:rsidR="001D58B9" w:rsidRPr="003D64B5" w:rsidRDefault="001D58B9" w:rsidP="00864CE7">
      <w:pPr>
        <w:tabs>
          <w:tab w:val="left" w:pos="0"/>
          <w:tab w:val="left" w:pos="2520"/>
        </w:tabs>
        <w:rPr>
          <w:rFonts w:ascii="Arial" w:hAnsi="Arial" w:cs="Arial"/>
          <w:sz w:val="20"/>
          <w:szCs w:val="20"/>
        </w:rPr>
      </w:pPr>
      <w:r w:rsidRPr="003D64B5">
        <w:rPr>
          <w:rFonts w:ascii="Arial" w:hAnsi="Arial" w:cs="Arial"/>
          <w:sz w:val="20"/>
          <w:szCs w:val="20"/>
        </w:rPr>
        <w:t>číslo účtu:</w:t>
      </w:r>
      <w:r w:rsidR="009108CF" w:rsidRPr="003D64B5">
        <w:rPr>
          <w:rFonts w:ascii="Arial" w:hAnsi="Arial" w:cs="Arial"/>
          <w:sz w:val="20"/>
          <w:szCs w:val="20"/>
        </w:rPr>
        <w:tab/>
      </w:r>
    </w:p>
    <w:p w14:paraId="5A7ED560" w14:textId="305AFF06" w:rsidR="001D58B9" w:rsidRPr="003D64B5" w:rsidRDefault="00E02806" w:rsidP="00864CE7">
      <w:pPr>
        <w:tabs>
          <w:tab w:val="left" w:pos="0"/>
          <w:tab w:val="left" w:pos="2520"/>
        </w:tabs>
        <w:rPr>
          <w:rFonts w:ascii="Arial" w:hAnsi="Arial" w:cs="Arial"/>
          <w:sz w:val="20"/>
          <w:szCs w:val="20"/>
        </w:rPr>
      </w:pPr>
      <w:r w:rsidRPr="003D64B5">
        <w:rPr>
          <w:rFonts w:ascii="Arial" w:hAnsi="Arial" w:cs="Arial"/>
          <w:sz w:val="20"/>
          <w:szCs w:val="20"/>
        </w:rPr>
        <w:t>z</w:t>
      </w:r>
      <w:r w:rsidR="001D58B9" w:rsidRPr="003D64B5">
        <w:rPr>
          <w:rFonts w:ascii="Arial" w:hAnsi="Arial" w:cs="Arial"/>
          <w:sz w:val="20"/>
          <w:szCs w:val="20"/>
        </w:rPr>
        <w:t>apsaný</w:t>
      </w:r>
      <w:r w:rsidR="00F1736A" w:rsidRPr="003D64B5">
        <w:rPr>
          <w:rFonts w:ascii="Arial" w:hAnsi="Arial" w:cs="Arial"/>
          <w:sz w:val="20"/>
          <w:szCs w:val="20"/>
        </w:rPr>
        <w:t>:</w:t>
      </w:r>
      <w:r w:rsidR="001D58B9" w:rsidRPr="003D64B5">
        <w:rPr>
          <w:rFonts w:ascii="Arial" w:hAnsi="Arial" w:cs="Arial"/>
          <w:sz w:val="20"/>
          <w:szCs w:val="20"/>
        </w:rPr>
        <w:t xml:space="preserve"> </w:t>
      </w:r>
      <w:r w:rsidR="009108CF" w:rsidRPr="003D64B5">
        <w:rPr>
          <w:rFonts w:ascii="Arial" w:hAnsi="Arial" w:cs="Arial"/>
          <w:sz w:val="20"/>
          <w:szCs w:val="20"/>
        </w:rPr>
        <w:tab/>
      </w:r>
      <w:r w:rsidR="001D58B9" w:rsidRPr="003D64B5">
        <w:rPr>
          <w:rFonts w:ascii="Arial" w:hAnsi="Arial" w:cs="Arial"/>
          <w:sz w:val="20"/>
          <w:szCs w:val="20"/>
        </w:rPr>
        <w:t xml:space="preserve"> </w:t>
      </w:r>
    </w:p>
    <w:p w14:paraId="4ECCA309" w14:textId="77777777" w:rsidR="001D58B9" w:rsidRPr="003D64B5" w:rsidRDefault="001D58B9">
      <w:pPr>
        <w:spacing w:before="120"/>
        <w:rPr>
          <w:rFonts w:ascii="Arial" w:hAnsi="Arial" w:cs="Arial"/>
          <w:sz w:val="20"/>
          <w:szCs w:val="20"/>
        </w:rPr>
      </w:pPr>
      <w:r w:rsidRPr="003D64B5">
        <w:rPr>
          <w:rFonts w:ascii="Arial" w:hAnsi="Arial" w:cs="Arial"/>
          <w:sz w:val="20"/>
          <w:szCs w:val="20"/>
        </w:rPr>
        <w:t>(dále jen „prodávající“)</w:t>
      </w:r>
    </w:p>
    <w:p w14:paraId="18FCDACC" w14:textId="3E500227" w:rsidR="001D58B9" w:rsidRPr="003D64B5" w:rsidRDefault="001D58B9" w:rsidP="00CB7E3F">
      <w:pPr>
        <w:pStyle w:val="Smlouvanadpis4"/>
        <w:numPr>
          <w:ilvl w:val="0"/>
          <w:numId w:val="0"/>
        </w:numPr>
        <w:tabs>
          <w:tab w:val="clear" w:pos="284"/>
        </w:tabs>
        <w:spacing w:before="480" w:after="0"/>
        <w:rPr>
          <w:caps/>
          <w:sz w:val="20"/>
          <w:szCs w:val="20"/>
        </w:rPr>
      </w:pPr>
      <w:r w:rsidRPr="003D64B5">
        <w:rPr>
          <w:sz w:val="20"/>
          <w:szCs w:val="20"/>
        </w:rPr>
        <w:t>II.</w:t>
      </w:r>
      <w:r w:rsidR="00CB7E3F" w:rsidRPr="003D64B5">
        <w:rPr>
          <w:sz w:val="20"/>
          <w:szCs w:val="20"/>
        </w:rPr>
        <w:t xml:space="preserve"> </w:t>
      </w:r>
      <w:r w:rsidRPr="003D64B5">
        <w:rPr>
          <w:caps/>
          <w:sz w:val="20"/>
          <w:szCs w:val="20"/>
        </w:rPr>
        <w:t>Předmět smlouvy</w:t>
      </w:r>
    </w:p>
    <w:p w14:paraId="37628692" w14:textId="4F38C4C9" w:rsidR="00BE274B" w:rsidRPr="003D64B5" w:rsidRDefault="005F361E" w:rsidP="006E7C51">
      <w:pPr>
        <w:widowControl w:val="0"/>
        <w:numPr>
          <w:ilvl w:val="1"/>
          <w:numId w:val="9"/>
        </w:numPr>
        <w:tabs>
          <w:tab w:val="left" w:pos="426"/>
        </w:tabs>
        <w:suppressAutoHyphens/>
        <w:spacing w:before="120"/>
        <w:jc w:val="both"/>
        <w:rPr>
          <w:rFonts w:ascii="Arial" w:hAnsi="Arial" w:cs="Arial"/>
          <w:sz w:val="20"/>
          <w:szCs w:val="20"/>
        </w:rPr>
      </w:pPr>
      <w:r w:rsidRPr="003D64B5">
        <w:rPr>
          <w:rFonts w:ascii="Arial" w:hAnsi="Arial" w:cs="Arial"/>
          <w:sz w:val="20"/>
          <w:szCs w:val="20"/>
        </w:rPr>
        <w:t xml:space="preserve">Předmětem této smlouvy je </w:t>
      </w:r>
      <w:r w:rsidR="00A277CD" w:rsidRPr="003D64B5">
        <w:rPr>
          <w:rFonts w:ascii="Arial" w:hAnsi="Arial" w:cs="Arial"/>
          <w:sz w:val="20"/>
          <w:szCs w:val="20"/>
        </w:rPr>
        <w:t>závazek</w:t>
      </w:r>
      <w:r w:rsidR="00EA4E0E" w:rsidRPr="003D64B5">
        <w:rPr>
          <w:rFonts w:ascii="Arial" w:hAnsi="Arial" w:cs="Arial"/>
          <w:sz w:val="20"/>
          <w:szCs w:val="20"/>
        </w:rPr>
        <w:t xml:space="preserve"> prodávajícího dodat kupujícímu</w:t>
      </w:r>
      <w:r w:rsidR="00746EAD" w:rsidRPr="003D64B5">
        <w:rPr>
          <w:rFonts w:ascii="Arial" w:hAnsi="Arial" w:cs="Arial"/>
          <w:sz w:val="20"/>
          <w:szCs w:val="20"/>
        </w:rPr>
        <w:t xml:space="preserve"> </w:t>
      </w:r>
      <w:r w:rsidRPr="003D64B5">
        <w:rPr>
          <w:rFonts w:ascii="Arial" w:hAnsi="Arial" w:cs="Arial"/>
          <w:sz w:val="20"/>
          <w:szCs w:val="20"/>
        </w:rPr>
        <w:t>nové</w:t>
      </w:r>
      <w:r w:rsidR="00746EAD" w:rsidRPr="003D64B5">
        <w:rPr>
          <w:rFonts w:ascii="Arial" w:hAnsi="Arial" w:cs="Arial"/>
          <w:sz w:val="20"/>
          <w:szCs w:val="20"/>
        </w:rPr>
        <w:t xml:space="preserve"> </w:t>
      </w:r>
      <w:r w:rsidRPr="003D64B5">
        <w:rPr>
          <w:rFonts w:ascii="Arial" w:hAnsi="Arial" w:cs="Arial"/>
          <w:sz w:val="20"/>
          <w:szCs w:val="20"/>
        </w:rPr>
        <w:t xml:space="preserve">vybavení </w:t>
      </w:r>
      <w:r w:rsidR="00A15461">
        <w:rPr>
          <w:rFonts w:ascii="Arial" w:hAnsi="Arial" w:cs="Arial"/>
          <w:sz w:val="20"/>
          <w:szCs w:val="20"/>
        </w:rPr>
        <w:t xml:space="preserve">hardware a software </w:t>
      </w:r>
      <w:r w:rsidRPr="003D64B5">
        <w:rPr>
          <w:rFonts w:ascii="Arial" w:hAnsi="Arial" w:cs="Arial"/>
          <w:sz w:val="20"/>
          <w:szCs w:val="20"/>
        </w:rPr>
        <w:t xml:space="preserve">k zajištění </w:t>
      </w:r>
      <w:r w:rsidR="006D7D2A" w:rsidRPr="003D64B5">
        <w:rPr>
          <w:rFonts w:ascii="Arial" w:hAnsi="Arial" w:cs="Arial"/>
          <w:sz w:val="20"/>
          <w:szCs w:val="20"/>
        </w:rPr>
        <w:t xml:space="preserve">vybavení </w:t>
      </w:r>
      <w:r w:rsidR="003D64B5" w:rsidRPr="003D64B5">
        <w:rPr>
          <w:rFonts w:ascii="Arial" w:hAnsi="Arial" w:cs="Arial"/>
          <w:sz w:val="20"/>
          <w:szCs w:val="20"/>
        </w:rPr>
        <w:t xml:space="preserve">učeben </w:t>
      </w:r>
      <w:r w:rsidRPr="003D64B5">
        <w:rPr>
          <w:rFonts w:ascii="Arial" w:hAnsi="Arial" w:cs="Arial"/>
          <w:sz w:val="20"/>
          <w:szCs w:val="20"/>
        </w:rPr>
        <w:t xml:space="preserve">a </w:t>
      </w:r>
      <w:r w:rsidR="00BE274B" w:rsidRPr="003D64B5">
        <w:rPr>
          <w:rFonts w:ascii="Arial" w:hAnsi="Arial" w:cs="Arial"/>
          <w:sz w:val="20"/>
          <w:szCs w:val="20"/>
        </w:rPr>
        <w:t>poskytn</w:t>
      </w:r>
      <w:r w:rsidR="00EA4E0E" w:rsidRPr="003D64B5">
        <w:rPr>
          <w:rFonts w:ascii="Arial" w:hAnsi="Arial" w:cs="Arial"/>
          <w:sz w:val="20"/>
          <w:szCs w:val="20"/>
        </w:rPr>
        <w:t>out</w:t>
      </w:r>
      <w:r w:rsidR="00746EAD" w:rsidRPr="003D64B5">
        <w:rPr>
          <w:rFonts w:ascii="Arial" w:hAnsi="Arial" w:cs="Arial"/>
          <w:sz w:val="20"/>
          <w:szCs w:val="20"/>
        </w:rPr>
        <w:t xml:space="preserve"> </w:t>
      </w:r>
      <w:r w:rsidR="00EA4E0E" w:rsidRPr="003D64B5">
        <w:rPr>
          <w:rFonts w:ascii="Arial" w:hAnsi="Arial" w:cs="Arial"/>
          <w:sz w:val="20"/>
          <w:szCs w:val="20"/>
        </w:rPr>
        <w:t xml:space="preserve">mu </w:t>
      </w:r>
      <w:r w:rsidR="006D7D2A" w:rsidRPr="003D64B5">
        <w:rPr>
          <w:rFonts w:ascii="Arial" w:hAnsi="Arial" w:cs="Arial"/>
          <w:sz w:val="20"/>
          <w:szCs w:val="20"/>
        </w:rPr>
        <w:t xml:space="preserve">související </w:t>
      </w:r>
      <w:r w:rsidR="005D3360" w:rsidRPr="003D64B5">
        <w:rPr>
          <w:rFonts w:ascii="Arial" w:hAnsi="Arial" w:cs="Arial"/>
          <w:sz w:val="20"/>
          <w:szCs w:val="20"/>
        </w:rPr>
        <w:t>plnění</w:t>
      </w:r>
      <w:r w:rsidR="00EA4E0E" w:rsidRPr="003D64B5">
        <w:rPr>
          <w:rFonts w:ascii="Arial" w:hAnsi="Arial" w:cs="Arial"/>
          <w:sz w:val="20"/>
          <w:szCs w:val="20"/>
        </w:rPr>
        <w:t xml:space="preserve"> </w:t>
      </w:r>
      <w:r w:rsidR="00BE274B" w:rsidRPr="003D64B5">
        <w:rPr>
          <w:rFonts w:ascii="Arial" w:hAnsi="Arial" w:cs="Arial"/>
          <w:sz w:val="20"/>
          <w:szCs w:val="20"/>
        </w:rPr>
        <w:t>v rozsahu a za podmínek, které jsou součá</w:t>
      </w:r>
      <w:r w:rsidR="00114D13" w:rsidRPr="003D64B5">
        <w:rPr>
          <w:rFonts w:ascii="Arial" w:hAnsi="Arial" w:cs="Arial"/>
          <w:sz w:val="20"/>
          <w:szCs w:val="20"/>
        </w:rPr>
        <w:t xml:space="preserve">stí této smlouvy a v souladu s </w:t>
      </w:r>
      <w:r w:rsidR="00BE274B" w:rsidRPr="003D64B5">
        <w:rPr>
          <w:rFonts w:ascii="Arial" w:hAnsi="Arial" w:cs="Arial"/>
          <w:sz w:val="20"/>
          <w:szCs w:val="20"/>
        </w:rPr>
        <w:t>podrobnou technickou specifikac</w:t>
      </w:r>
      <w:r w:rsidR="00777C0C" w:rsidRPr="003D64B5">
        <w:rPr>
          <w:rFonts w:ascii="Arial" w:hAnsi="Arial" w:cs="Arial"/>
          <w:sz w:val="20"/>
          <w:szCs w:val="20"/>
        </w:rPr>
        <w:t>í</w:t>
      </w:r>
      <w:r w:rsidR="00BE274B" w:rsidRPr="003D64B5">
        <w:rPr>
          <w:rFonts w:ascii="Arial" w:hAnsi="Arial" w:cs="Arial"/>
          <w:sz w:val="20"/>
          <w:szCs w:val="20"/>
        </w:rPr>
        <w:t xml:space="preserve"> předmětu smlouvy, která je uvedena v příloze č. 1</w:t>
      </w:r>
      <w:r w:rsidR="00EA4E0E" w:rsidRPr="003D64B5">
        <w:rPr>
          <w:rFonts w:ascii="Arial" w:hAnsi="Arial" w:cs="Arial"/>
          <w:sz w:val="20"/>
          <w:szCs w:val="20"/>
        </w:rPr>
        <w:t>:</w:t>
      </w:r>
      <w:r w:rsidR="00BE274B" w:rsidRPr="003D64B5">
        <w:rPr>
          <w:rFonts w:ascii="Arial" w:hAnsi="Arial" w:cs="Arial"/>
          <w:sz w:val="20"/>
          <w:szCs w:val="20"/>
        </w:rPr>
        <w:t xml:space="preserve"> </w:t>
      </w:r>
      <w:r w:rsidR="003A2E71" w:rsidRPr="003D64B5">
        <w:rPr>
          <w:rFonts w:ascii="Arial" w:hAnsi="Arial" w:cs="Arial"/>
          <w:sz w:val="20"/>
          <w:szCs w:val="20"/>
        </w:rPr>
        <w:t>„</w:t>
      </w:r>
      <w:r w:rsidR="004D403F" w:rsidRPr="003D64B5">
        <w:rPr>
          <w:rFonts w:ascii="Arial" w:hAnsi="Arial" w:cs="Arial"/>
          <w:sz w:val="20"/>
          <w:szCs w:val="20"/>
        </w:rPr>
        <w:t>Položkový rozpočet</w:t>
      </w:r>
      <w:r w:rsidR="00F94B72" w:rsidRPr="003D64B5">
        <w:rPr>
          <w:rFonts w:ascii="Arial" w:hAnsi="Arial" w:cs="Arial"/>
          <w:sz w:val="20"/>
          <w:szCs w:val="20"/>
        </w:rPr>
        <w:t xml:space="preserve"> </w:t>
      </w:r>
      <w:r w:rsidR="0001140B" w:rsidRPr="003D64B5">
        <w:rPr>
          <w:rFonts w:ascii="Arial" w:hAnsi="Arial" w:cs="Arial"/>
          <w:sz w:val="20"/>
          <w:szCs w:val="20"/>
        </w:rPr>
        <w:t>s technickou specifikac</w:t>
      </w:r>
      <w:r w:rsidR="00506F6E" w:rsidRPr="003D64B5">
        <w:rPr>
          <w:rFonts w:ascii="Arial" w:hAnsi="Arial" w:cs="Arial"/>
          <w:sz w:val="20"/>
          <w:szCs w:val="20"/>
        </w:rPr>
        <w:t>í</w:t>
      </w:r>
      <w:r w:rsidR="00767F77" w:rsidRPr="003D64B5">
        <w:rPr>
          <w:rFonts w:ascii="Arial" w:hAnsi="Arial" w:cs="Arial"/>
          <w:sz w:val="20"/>
          <w:szCs w:val="20"/>
        </w:rPr>
        <w:t>“</w:t>
      </w:r>
      <w:r w:rsidR="0001140B" w:rsidRPr="003D64B5">
        <w:rPr>
          <w:rFonts w:ascii="Arial" w:hAnsi="Arial" w:cs="Arial"/>
          <w:sz w:val="20"/>
          <w:szCs w:val="20"/>
        </w:rPr>
        <w:t xml:space="preserve"> </w:t>
      </w:r>
      <w:r w:rsidR="00BE274B" w:rsidRPr="003D64B5">
        <w:rPr>
          <w:rFonts w:ascii="Arial" w:hAnsi="Arial" w:cs="Arial"/>
          <w:sz w:val="20"/>
          <w:szCs w:val="20"/>
        </w:rPr>
        <w:t>(dále jen „předmět smlouvy“)</w:t>
      </w:r>
      <w:r w:rsidR="00EA4E0E" w:rsidRPr="003D64B5">
        <w:rPr>
          <w:rFonts w:ascii="Arial" w:hAnsi="Arial" w:cs="Arial"/>
          <w:sz w:val="20"/>
          <w:szCs w:val="20"/>
        </w:rPr>
        <w:t xml:space="preserve"> a zároveň </w:t>
      </w:r>
      <w:r w:rsidR="00A277CD" w:rsidRPr="003D64B5">
        <w:rPr>
          <w:rFonts w:ascii="Arial" w:hAnsi="Arial" w:cs="Arial"/>
          <w:sz w:val="20"/>
          <w:szCs w:val="20"/>
        </w:rPr>
        <w:t>závazek</w:t>
      </w:r>
      <w:r w:rsidR="00EA4E0E" w:rsidRPr="003D64B5">
        <w:rPr>
          <w:rFonts w:ascii="Arial" w:hAnsi="Arial" w:cs="Arial"/>
          <w:sz w:val="20"/>
          <w:szCs w:val="20"/>
        </w:rPr>
        <w:t xml:space="preserve"> kupujícího zaplatit prodávajícímu za výše uvedené cenu sjednanou ve smlouvě</w:t>
      </w:r>
      <w:r w:rsidR="00157E5D" w:rsidRPr="003D64B5">
        <w:rPr>
          <w:rFonts w:ascii="Arial" w:hAnsi="Arial" w:cs="Arial"/>
          <w:sz w:val="20"/>
          <w:szCs w:val="20"/>
        </w:rPr>
        <w:t>. S technic</w:t>
      </w:r>
      <w:r w:rsidR="00F94B72" w:rsidRPr="003D64B5">
        <w:rPr>
          <w:rFonts w:ascii="Arial" w:hAnsi="Arial" w:cs="Arial"/>
          <w:sz w:val="20"/>
          <w:szCs w:val="20"/>
        </w:rPr>
        <w:t>kou specifikac</w:t>
      </w:r>
      <w:r w:rsidR="00B82B2A" w:rsidRPr="003D64B5">
        <w:rPr>
          <w:rFonts w:ascii="Arial" w:hAnsi="Arial" w:cs="Arial"/>
          <w:sz w:val="20"/>
          <w:szCs w:val="20"/>
        </w:rPr>
        <w:t>í</w:t>
      </w:r>
      <w:r w:rsidR="00F94B72" w:rsidRPr="003D64B5">
        <w:rPr>
          <w:rFonts w:ascii="Arial" w:hAnsi="Arial" w:cs="Arial"/>
          <w:sz w:val="20"/>
          <w:szCs w:val="20"/>
        </w:rPr>
        <w:t xml:space="preserve"> byl prodávající</w:t>
      </w:r>
      <w:r w:rsidR="00157E5D" w:rsidRPr="003D64B5">
        <w:rPr>
          <w:rFonts w:ascii="Arial" w:hAnsi="Arial" w:cs="Arial"/>
          <w:sz w:val="20"/>
          <w:szCs w:val="20"/>
        </w:rPr>
        <w:t xml:space="preserve"> seznámen v rámci </w:t>
      </w:r>
      <w:r w:rsidR="00015C98" w:rsidRPr="003D64B5">
        <w:rPr>
          <w:rFonts w:ascii="Arial" w:hAnsi="Arial" w:cs="Arial"/>
          <w:sz w:val="20"/>
          <w:szCs w:val="20"/>
        </w:rPr>
        <w:t>výběrového</w:t>
      </w:r>
      <w:r w:rsidR="00157E5D" w:rsidRPr="003D64B5">
        <w:rPr>
          <w:rFonts w:ascii="Arial" w:hAnsi="Arial" w:cs="Arial"/>
          <w:sz w:val="20"/>
          <w:szCs w:val="20"/>
        </w:rPr>
        <w:t xml:space="preserve"> řízení. </w:t>
      </w:r>
    </w:p>
    <w:p w14:paraId="59D16D4C" w14:textId="77777777" w:rsidR="006D7D2A" w:rsidRPr="003D64B5" w:rsidRDefault="001D58B9" w:rsidP="006E7C51">
      <w:pPr>
        <w:widowControl w:val="0"/>
        <w:numPr>
          <w:ilvl w:val="1"/>
          <w:numId w:val="9"/>
        </w:numPr>
        <w:tabs>
          <w:tab w:val="left" w:pos="426"/>
        </w:tabs>
        <w:suppressAutoHyphens/>
        <w:spacing w:before="120"/>
        <w:jc w:val="both"/>
        <w:rPr>
          <w:rFonts w:ascii="Arial" w:hAnsi="Arial" w:cs="Arial"/>
          <w:sz w:val="20"/>
          <w:szCs w:val="20"/>
        </w:rPr>
      </w:pPr>
      <w:r w:rsidRPr="003D64B5">
        <w:rPr>
          <w:rFonts w:ascii="Arial" w:hAnsi="Arial" w:cs="Arial"/>
          <w:sz w:val="20"/>
          <w:szCs w:val="20"/>
        </w:rPr>
        <w:t xml:space="preserve">Nedílnou součástí předmětu smlouvy je </w:t>
      </w:r>
      <w:r w:rsidR="006D7D2A" w:rsidRPr="003D64B5">
        <w:rPr>
          <w:rFonts w:ascii="Arial" w:hAnsi="Arial" w:cs="Arial"/>
          <w:sz w:val="20"/>
          <w:szCs w:val="20"/>
        </w:rPr>
        <w:t xml:space="preserve">také: </w:t>
      </w:r>
    </w:p>
    <w:p w14:paraId="525AE9C7" w14:textId="4484C24B" w:rsidR="006D7D2A" w:rsidRPr="003D64B5" w:rsidRDefault="000057EF" w:rsidP="00A560FA">
      <w:pPr>
        <w:pStyle w:val="Odstavecseseznamem"/>
        <w:widowControl w:val="0"/>
        <w:numPr>
          <w:ilvl w:val="0"/>
          <w:numId w:val="24"/>
        </w:numPr>
        <w:tabs>
          <w:tab w:val="left" w:pos="426"/>
        </w:tabs>
        <w:suppressAutoHyphens/>
        <w:spacing w:before="120"/>
        <w:jc w:val="both"/>
        <w:rPr>
          <w:rFonts w:ascii="Arial" w:hAnsi="Arial" w:cs="Arial"/>
          <w:sz w:val="20"/>
          <w:szCs w:val="20"/>
        </w:rPr>
      </w:pPr>
      <w:r w:rsidRPr="003D64B5">
        <w:rPr>
          <w:rFonts w:ascii="Arial" w:hAnsi="Arial" w:cs="Arial"/>
          <w:sz w:val="20"/>
          <w:szCs w:val="20"/>
        </w:rPr>
        <w:t>doprava</w:t>
      </w:r>
      <w:r w:rsidR="006D7D2A" w:rsidRPr="003D64B5">
        <w:rPr>
          <w:rFonts w:ascii="Arial" w:hAnsi="Arial" w:cs="Arial"/>
          <w:sz w:val="20"/>
          <w:szCs w:val="20"/>
        </w:rPr>
        <w:t xml:space="preserve"> předmětu smlouvy</w:t>
      </w:r>
      <w:r w:rsidR="009750E7" w:rsidRPr="003D64B5">
        <w:rPr>
          <w:rFonts w:ascii="Arial" w:hAnsi="Arial" w:cs="Arial"/>
          <w:sz w:val="20"/>
          <w:szCs w:val="20"/>
        </w:rPr>
        <w:t xml:space="preserve"> (včetně jeho součástí a příslušenství)</w:t>
      </w:r>
      <w:r w:rsidR="006D7D2A" w:rsidRPr="003D64B5">
        <w:rPr>
          <w:rFonts w:ascii="Arial" w:hAnsi="Arial" w:cs="Arial"/>
          <w:sz w:val="20"/>
          <w:szCs w:val="20"/>
        </w:rPr>
        <w:t xml:space="preserve"> do místa plnění</w:t>
      </w:r>
      <w:r w:rsidR="00D50FF7" w:rsidRPr="003D64B5">
        <w:rPr>
          <w:rFonts w:ascii="Arial" w:hAnsi="Arial" w:cs="Arial"/>
          <w:sz w:val="20"/>
          <w:szCs w:val="20"/>
        </w:rPr>
        <w:t>,</w:t>
      </w:r>
      <w:r w:rsidR="006D7D2A" w:rsidRPr="003D64B5">
        <w:rPr>
          <w:rFonts w:ascii="Arial" w:hAnsi="Arial" w:cs="Arial"/>
          <w:sz w:val="20"/>
          <w:szCs w:val="20"/>
        </w:rPr>
        <w:t xml:space="preserve"> jeho</w:t>
      </w:r>
      <w:r w:rsidR="00D50FF7" w:rsidRPr="003D64B5">
        <w:rPr>
          <w:rFonts w:ascii="Arial" w:hAnsi="Arial" w:cs="Arial"/>
          <w:sz w:val="20"/>
          <w:szCs w:val="20"/>
        </w:rPr>
        <w:t xml:space="preserve"> instalace, </w:t>
      </w:r>
      <w:r w:rsidR="00BE274B" w:rsidRPr="003D64B5">
        <w:rPr>
          <w:rFonts w:ascii="Arial" w:hAnsi="Arial" w:cs="Arial"/>
          <w:sz w:val="20"/>
          <w:szCs w:val="20"/>
        </w:rPr>
        <w:t xml:space="preserve">včetně připojení do počítačové sítě </w:t>
      </w:r>
      <w:r w:rsidR="005D3360" w:rsidRPr="003D64B5">
        <w:rPr>
          <w:rFonts w:ascii="Arial" w:hAnsi="Arial" w:cs="Arial"/>
          <w:sz w:val="20"/>
          <w:szCs w:val="20"/>
        </w:rPr>
        <w:t xml:space="preserve">v místě plnění </w:t>
      </w:r>
      <w:r w:rsidR="00BE274B" w:rsidRPr="003D64B5">
        <w:rPr>
          <w:rFonts w:ascii="Arial" w:hAnsi="Arial" w:cs="Arial"/>
          <w:sz w:val="20"/>
          <w:szCs w:val="20"/>
        </w:rPr>
        <w:t>a uvedení do provozu v místě plnění</w:t>
      </w:r>
      <w:r w:rsidR="006D137C" w:rsidRPr="003D64B5">
        <w:rPr>
          <w:rFonts w:ascii="Arial" w:hAnsi="Arial" w:cs="Arial"/>
          <w:sz w:val="20"/>
          <w:szCs w:val="20"/>
        </w:rPr>
        <w:t>;</w:t>
      </w:r>
      <w:r w:rsidR="00BE274B" w:rsidRPr="003D64B5">
        <w:rPr>
          <w:rFonts w:ascii="Arial" w:hAnsi="Arial" w:cs="Arial"/>
          <w:sz w:val="20"/>
          <w:szCs w:val="20"/>
        </w:rPr>
        <w:t xml:space="preserve"> </w:t>
      </w:r>
    </w:p>
    <w:p w14:paraId="04C76A16" w14:textId="341E9E46" w:rsidR="0040010B" w:rsidRPr="003D64B5" w:rsidRDefault="00F17BD9" w:rsidP="00A560FA">
      <w:pPr>
        <w:pStyle w:val="Odstavecseseznamem"/>
        <w:widowControl w:val="0"/>
        <w:numPr>
          <w:ilvl w:val="0"/>
          <w:numId w:val="24"/>
        </w:numPr>
        <w:tabs>
          <w:tab w:val="left" w:pos="426"/>
        </w:tabs>
        <w:suppressAutoHyphens/>
        <w:spacing w:before="120"/>
        <w:jc w:val="both"/>
        <w:rPr>
          <w:rFonts w:ascii="Arial" w:hAnsi="Arial" w:cs="Arial"/>
          <w:sz w:val="20"/>
          <w:szCs w:val="20"/>
        </w:rPr>
      </w:pPr>
      <w:r w:rsidRPr="003D64B5">
        <w:rPr>
          <w:rFonts w:ascii="Arial" w:hAnsi="Arial" w:cs="Arial"/>
          <w:sz w:val="20"/>
          <w:szCs w:val="20"/>
        </w:rPr>
        <w:t>před</w:t>
      </w:r>
      <w:r w:rsidR="006D7D2A" w:rsidRPr="003D64B5">
        <w:rPr>
          <w:rFonts w:ascii="Arial" w:hAnsi="Arial" w:cs="Arial"/>
          <w:sz w:val="20"/>
          <w:szCs w:val="20"/>
        </w:rPr>
        <w:t>ání</w:t>
      </w:r>
      <w:r w:rsidRPr="003D64B5">
        <w:rPr>
          <w:rFonts w:ascii="Arial" w:hAnsi="Arial" w:cs="Arial"/>
          <w:sz w:val="20"/>
          <w:szCs w:val="20"/>
        </w:rPr>
        <w:t xml:space="preserve"> </w:t>
      </w:r>
      <w:r w:rsidR="006D7D2A" w:rsidRPr="003D64B5">
        <w:rPr>
          <w:rFonts w:ascii="Arial" w:hAnsi="Arial" w:cs="Arial"/>
          <w:sz w:val="20"/>
          <w:szCs w:val="20"/>
        </w:rPr>
        <w:t xml:space="preserve">veškerých </w:t>
      </w:r>
      <w:r w:rsidR="0040010B" w:rsidRPr="003D64B5">
        <w:rPr>
          <w:rFonts w:ascii="Arial" w:hAnsi="Arial" w:cs="Arial"/>
          <w:sz w:val="20"/>
          <w:szCs w:val="20"/>
        </w:rPr>
        <w:t>doklad</w:t>
      </w:r>
      <w:r w:rsidR="006D7D2A" w:rsidRPr="003D64B5">
        <w:rPr>
          <w:rFonts w:ascii="Arial" w:hAnsi="Arial" w:cs="Arial"/>
          <w:sz w:val="20"/>
          <w:szCs w:val="20"/>
        </w:rPr>
        <w:t>ů</w:t>
      </w:r>
      <w:r w:rsidR="0040010B" w:rsidRPr="003D64B5">
        <w:rPr>
          <w:rFonts w:ascii="Arial" w:hAnsi="Arial" w:cs="Arial"/>
          <w:sz w:val="20"/>
          <w:szCs w:val="20"/>
        </w:rPr>
        <w:t>, které jsou nutné k převzetí a užívání předmětu smlouvy</w:t>
      </w:r>
      <w:r w:rsidR="003442CA" w:rsidRPr="003D64B5">
        <w:rPr>
          <w:rFonts w:ascii="Arial" w:hAnsi="Arial" w:cs="Arial"/>
          <w:sz w:val="20"/>
          <w:szCs w:val="20"/>
        </w:rPr>
        <w:t xml:space="preserve"> </w:t>
      </w:r>
      <w:r w:rsidR="006D137C" w:rsidRPr="003D64B5">
        <w:rPr>
          <w:rFonts w:ascii="Arial" w:hAnsi="Arial" w:cs="Arial"/>
          <w:sz w:val="20"/>
          <w:szCs w:val="20"/>
        </w:rPr>
        <w:t xml:space="preserve">(zejména dokladů, ze kterých vyplývá způsob použití předmětu smlouvy, jeho údržby, </w:t>
      </w:r>
      <w:r w:rsidR="006D137C" w:rsidRPr="003D64B5">
        <w:rPr>
          <w:rFonts w:ascii="Arial" w:hAnsi="Arial" w:cs="Arial"/>
          <w:sz w:val="20"/>
          <w:szCs w:val="20"/>
        </w:rPr>
        <w:lastRenderedPageBreak/>
        <w:t>identifikace jeho výrobce atd.)</w:t>
      </w:r>
      <w:r w:rsidR="0040010B" w:rsidRPr="003D64B5">
        <w:rPr>
          <w:rFonts w:ascii="Arial" w:hAnsi="Arial" w:cs="Arial"/>
          <w:sz w:val="20"/>
          <w:szCs w:val="20"/>
        </w:rPr>
        <w:t>.</w:t>
      </w:r>
      <w:r w:rsidR="003442CA" w:rsidRPr="003D64B5">
        <w:rPr>
          <w:rFonts w:ascii="Arial" w:hAnsi="Arial" w:cs="Arial"/>
          <w:sz w:val="20"/>
          <w:szCs w:val="20"/>
        </w:rPr>
        <w:t xml:space="preserve"> </w:t>
      </w:r>
      <w:r w:rsidR="006D137C" w:rsidRPr="003D64B5">
        <w:rPr>
          <w:rFonts w:ascii="Arial" w:hAnsi="Arial" w:cs="Arial"/>
          <w:sz w:val="20"/>
          <w:szCs w:val="20"/>
        </w:rPr>
        <w:t>Veškeré doklady musí být v českém jazyce vyjma odborných technických výrazů. Z předaných dokladů musí také vyplývat, že odevzdaný předmět smlouvy splňuje požadavky na jeho použití kupujícím k danému účelu podle právních předpisů a technických norem platných a účinných ke dni odevzdání předmětu smlouvy kupujícímu;</w:t>
      </w:r>
    </w:p>
    <w:p w14:paraId="713D8BF5" w14:textId="15AAB3E8" w:rsidR="00256BBC" w:rsidRPr="003D64B5" w:rsidRDefault="00256BBC" w:rsidP="00A560FA">
      <w:pPr>
        <w:pStyle w:val="Odstavecseseznamem"/>
        <w:widowControl w:val="0"/>
        <w:numPr>
          <w:ilvl w:val="0"/>
          <w:numId w:val="24"/>
        </w:numPr>
        <w:tabs>
          <w:tab w:val="left" w:pos="426"/>
        </w:tabs>
        <w:suppressAutoHyphens/>
        <w:spacing w:before="120"/>
        <w:jc w:val="both"/>
        <w:rPr>
          <w:rFonts w:ascii="Arial" w:hAnsi="Arial" w:cs="Arial"/>
          <w:sz w:val="20"/>
          <w:szCs w:val="20"/>
        </w:rPr>
      </w:pPr>
      <w:r w:rsidRPr="003D64B5">
        <w:rPr>
          <w:rFonts w:ascii="Arial" w:hAnsi="Arial" w:cs="Arial"/>
          <w:sz w:val="20"/>
          <w:szCs w:val="20"/>
        </w:rPr>
        <w:t xml:space="preserve">dodání potřebného softwarového vybavení pro zprovoznění služeb včetně implementace instalace do počítačové sítě a nastavení tak, aby předmět smlouvy byl po předání </w:t>
      </w:r>
      <w:r w:rsidR="00A277CD" w:rsidRPr="003D64B5">
        <w:rPr>
          <w:rFonts w:ascii="Arial" w:hAnsi="Arial" w:cs="Arial"/>
          <w:sz w:val="20"/>
          <w:szCs w:val="20"/>
        </w:rPr>
        <w:t xml:space="preserve">kupujícímu </w:t>
      </w:r>
      <w:r w:rsidRPr="003D64B5">
        <w:rPr>
          <w:rFonts w:ascii="Arial" w:hAnsi="Arial" w:cs="Arial"/>
          <w:sz w:val="20"/>
          <w:szCs w:val="20"/>
        </w:rPr>
        <w:t>prokazatelně provozuschopný a nevykazoval žádné zásadní vady, které by bránily užívání softwaru k</w:t>
      </w:r>
      <w:r w:rsidR="006D137C" w:rsidRPr="003D64B5">
        <w:rPr>
          <w:rFonts w:ascii="Arial" w:hAnsi="Arial" w:cs="Arial"/>
          <w:sz w:val="20"/>
          <w:szCs w:val="20"/>
        </w:rPr>
        <w:t xml:space="preserve"> účelu, ke kterému byl vytvořen a poskytnutí potřebných licencí</w:t>
      </w:r>
      <w:r w:rsidR="00D64580" w:rsidRPr="003D64B5">
        <w:rPr>
          <w:rFonts w:ascii="Arial" w:hAnsi="Arial" w:cs="Arial"/>
          <w:sz w:val="20"/>
          <w:szCs w:val="20"/>
        </w:rPr>
        <w:t xml:space="preserve"> na software</w:t>
      </w:r>
      <w:r w:rsidR="006D137C" w:rsidRPr="003D64B5">
        <w:rPr>
          <w:rFonts w:ascii="Arial" w:hAnsi="Arial" w:cs="Arial"/>
          <w:sz w:val="20"/>
          <w:szCs w:val="20"/>
        </w:rPr>
        <w:t xml:space="preserve"> kupujícímu;</w:t>
      </w:r>
    </w:p>
    <w:p w14:paraId="343B0A6B" w14:textId="3EFB6B53" w:rsidR="00DD3F49" w:rsidRPr="003D64B5" w:rsidRDefault="00A277CD" w:rsidP="00A112EF">
      <w:pPr>
        <w:pStyle w:val="Odstavecseseznamem"/>
        <w:widowControl w:val="0"/>
        <w:numPr>
          <w:ilvl w:val="0"/>
          <w:numId w:val="24"/>
        </w:numPr>
        <w:tabs>
          <w:tab w:val="left" w:pos="426"/>
        </w:tabs>
        <w:suppressAutoHyphens/>
        <w:spacing w:before="120"/>
        <w:jc w:val="both"/>
        <w:rPr>
          <w:rFonts w:ascii="Arial" w:hAnsi="Arial" w:cs="Arial"/>
          <w:sz w:val="20"/>
          <w:szCs w:val="20"/>
        </w:rPr>
      </w:pPr>
      <w:r w:rsidRPr="003D64B5">
        <w:rPr>
          <w:rFonts w:ascii="Arial" w:hAnsi="Arial" w:cs="Arial"/>
          <w:sz w:val="20"/>
          <w:szCs w:val="20"/>
        </w:rPr>
        <w:t xml:space="preserve">provedení </w:t>
      </w:r>
      <w:r w:rsidR="00746EAD" w:rsidRPr="003D64B5">
        <w:rPr>
          <w:rFonts w:ascii="Arial" w:hAnsi="Arial" w:cs="Arial"/>
          <w:sz w:val="20"/>
          <w:szCs w:val="20"/>
        </w:rPr>
        <w:t>š</w:t>
      </w:r>
      <w:r w:rsidR="0037749D" w:rsidRPr="003D64B5">
        <w:rPr>
          <w:rFonts w:ascii="Arial" w:hAnsi="Arial" w:cs="Arial"/>
          <w:sz w:val="20"/>
          <w:szCs w:val="20"/>
        </w:rPr>
        <w:t>kolení na správu počítačů</w:t>
      </w:r>
      <w:r w:rsidR="00DD3F49" w:rsidRPr="003D64B5">
        <w:rPr>
          <w:rFonts w:ascii="Arial" w:hAnsi="Arial" w:cs="Arial"/>
          <w:sz w:val="20"/>
          <w:szCs w:val="20"/>
        </w:rPr>
        <w:t>.</w:t>
      </w:r>
      <w:r w:rsidR="00114D13" w:rsidRPr="003D64B5">
        <w:rPr>
          <w:rFonts w:ascii="Arial" w:hAnsi="Arial" w:cs="Arial"/>
          <w:sz w:val="20"/>
          <w:szCs w:val="20"/>
        </w:rPr>
        <w:t xml:space="preserve"> </w:t>
      </w:r>
      <w:r w:rsidR="00DD3F49" w:rsidRPr="003D64B5">
        <w:rPr>
          <w:rFonts w:ascii="Arial" w:hAnsi="Arial" w:cs="Arial"/>
          <w:sz w:val="20"/>
          <w:szCs w:val="20"/>
        </w:rPr>
        <w:t xml:space="preserve">Školení musí obsahovat pomoc s úvodními kroky před správou počítačů. Školení proběhne v místě </w:t>
      </w:r>
      <w:r w:rsidR="00746EAD" w:rsidRPr="003D64B5">
        <w:rPr>
          <w:rFonts w:ascii="Arial" w:hAnsi="Arial" w:cs="Arial"/>
          <w:sz w:val="20"/>
          <w:szCs w:val="20"/>
        </w:rPr>
        <w:t>plnění</w:t>
      </w:r>
      <w:r w:rsidR="00DD3F49" w:rsidRPr="003D64B5">
        <w:rPr>
          <w:rFonts w:ascii="Arial" w:hAnsi="Arial" w:cs="Arial"/>
          <w:sz w:val="20"/>
          <w:szCs w:val="20"/>
        </w:rPr>
        <w:t xml:space="preserve">, rozsah školení bude 2-3 hodiny. </w:t>
      </w:r>
      <w:r w:rsidR="00A560FA" w:rsidRPr="003D64B5">
        <w:rPr>
          <w:rFonts w:ascii="Arial" w:hAnsi="Arial" w:cs="Arial"/>
          <w:sz w:val="20"/>
          <w:szCs w:val="20"/>
        </w:rPr>
        <w:t>Obsah š</w:t>
      </w:r>
      <w:r w:rsidR="00DD3F49" w:rsidRPr="003D64B5">
        <w:rPr>
          <w:rFonts w:ascii="Arial" w:hAnsi="Arial" w:cs="Arial"/>
          <w:sz w:val="20"/>
          <w:szCs w:val="20"/>
        </w:rPr>
        <w:t>kolení bude předán formou manuálu v listinné podobě a na elektronickém nosiči</w:t>
      </w:r>
      <w:r w:rsidR="00A560FA" w:rsidRPr="003D64B5">
        <w:rPr>
          <w:rFonts w:ascii="Arial" w:hAnsi="Arial" w:cs="Arial"/>
          <w:sz w:val="20"/>
          <w:szCs w:val="20"/>
        </w:rPr>
        <w:t xml:space="preserve"> kupuj</w:t>
      </w:r>
      <w:r w:rsidR="00332738" w:rsidRPr="003D64B5">
        <w:rPr>
          <w:rFonts w:ascii="Arial" w:hAnsi="Arial" w:cs="Arial"/>
          <w:sz w:val="20"/>
          <w:szCs w:val="20"/>
        </w:rPr>
        <w:t>í</w:t>
      </w:r>
      <w:r w:rsidR="00A560FA" w:rsidRPr="003D64B5">
        <w:rPr>
          <w:rFonts w:ascii="Arial" w:hAnsi="Arial" w:cs="Arial"/>
          <w:sz w:val="20"/>
          <w:szCs w:val="20"/>
        </w:rPr>
        <w:t>címu</w:t>
      </w:r>
      <w:r w:rsidR="00332738" w:rsidRPr="003D64B5">
        <w:rPr>
          <w:rFonts w:ascii="Arial" w:hAnsi="Arial" w:cs="Arial"/>
          <w:sz w:val="20"/>
          <w:szCs w:val="20"/>
        </w:rPr>
        <w:t xml:space="preserve">. Dále je prodávající povinen poskytovat kupujícímu </w:t>
      </w:r>
      <w:r w:rsidR="00DD3F49" w:rsidRPr="003D64B5">
        <w:rPr>
          <w:rFonts w:ascii="Arial" w:hAnsi="Arial" w:cs="Arial"/>
          <w:sz w:val="20"/>
          <w:szCs w:val="20"/>
        </w:rPr>
        <w:t>následn</w:t>
      </w:r>
      <w:r w:rsidR="00746EAD" w:rsidRPr="003D64B5">
        <w:rPr>
          <w:rFonts w:ascii="Arial" w:hAnsi="Arial" w:cs="Arial"/>
          <w:sz w:val="20"/>
          <w:szCs w:val="20"/>
        </w:rPr>
        <w:t>ou</w:t>
      </w:r>
      <w:r w:rsidR="00DD3F49" w:rsidRPr="003D64B5">
        <w:rPr>
          <w:rFonts w:ascii="Arial" w:hAnsi="Arial" w:cs="Arial"/>
          <w:sz w:val="20"/>
          <w:szCs w:val="20"/>
        </w:rPr>
        <w:t xml:space="preserve"> technick</w:t>
      </w:r>
      <w:r w:rsidR="00746EAD" w:rsidRPr="003D64B5">
        <w:rPr>
          <w:rFonts w:ascii="Arial" w:hAnsi="Arial" w:cs="Arial"/>
          <w:sz w:val="20"/>
          <w:szCs w:val="20"/>
        </w:rPr>
        <w:t>ou</w:t>
      </w:r>
      <w:r w:rsidR="00DD3F49" w:rsidRPr="003D64B5">
        <w:rPr>
          <w:rFonts w:ascii="Arial" w:hAnsi="Arial" w:cs="Arial"/>
          <w:sz w:val="20"/>
          <w:szCs w:val="20"/>
        </w:rPr>
        <w:t xml:space="preserve"> podpor</w:t>
      </w:r>
      <w:r w:rsidR="00746EAD" w:rsidRPr="003D64B5">
        <w:rPr>
          <w:rFonts w:ascii="Arial" w:hAnsi="Arial" w:cs="Arial"/>
          <w:sz w:val="20"/>
          <w:szCs w:val="20"/>
        </w:rPr>
        <w:t>u k</w:t>
      </w:r>
      <w:r w:rsidR="00A560FA" w:rsidRPr="003D64B5">
        <w:rPr>
          <w:rFonts w:ascii="Arial" w:hAnsi="Arial" w:cs="Arial"/>
          <w:sz w:val="20"/>
          <w:szCs w:val="20"/>
        </w:rPr>
        <w:t xml:space="preserve"> předmětu smlouvy</w:t>
      </w:r>
      <w:r w:rsidR="00332738" w:rsidRPr="003D64B5">
        <w:rPr>
          <w:rFonts w:ascii="Arial" w:hAnsi="Arial" w:cs="Arial"/>
          <w:sz w:val="20"/>
          <w:szCs w:val="20"/>
        </w:rPr>
        <w:t>, a to</w:t>
      </w:r>
      <w:r w:rsidR="00A560FA" w:rsidRPr="003D64B5">
        <w:rPr>
          <w:rFonts w:ascii="Arial" w:hAnsi="Arial" w:cs="Arial"/>
          <w:sz w:val="20"/>
          <w:szCs w:val="20"/>
        </w:rPr>
        <w:t xml:space="preserve"> po dobu</w:t>
      </w:r>
      <w:r w:rsidR="00DD3F49" w:rsidRPr="003D64B5">
        <w:rPr>
          <w:rFonts w:ascii="Arial" w:hAnsi="Arial" w:cs="Arial"/>
          <w:sz w:val="20"/>
          <w:szCs w:val="20"/>
        </w:rPr>
        <w:t xml:space="preserve"> 3 měsíc</w:t>
      </w:r>
      <w:r w:rsidR="00A560FA" w:rsidRPr="003D64B5">
        <w:rPr>
          <w:rFonts w:ascii="Arial" w:hAnsi="Arial" w:cs="Arial"/>
          <w:sz w:val="20"/>
          <w:szCs w:val="20"/>
        </w:rPr>
        <w:t>ů</w:t>
      </w:r>
      <w:r w:rsidR="00DD3F49" w:rsidRPr="003D64B5">
        <w:rPr>
          <w:rFonts w:ascii="Arial" w:hAnsi="Arial" w:cs="Arial"/>
          <w:sz w:val="20"/>
          <w:szCs w:val="20"/>
        </w:rPr>
        <w:t xml:space="preserve"> (od </w:t>
      </w:r>
      <w:r w:rsidR="000A59F1" w:rsidRPr="003D64B5">
        <w:rPr>
          <w:rFonts w:ascii="Arial" w:hAnsi="Arial" w:cs="Arial"/>
          <w:sz w:val="20"/>
          <w:szCs w:val="20"/>
        </w:rPr>
        <w:t>předání a převzetí předmětu smlouvy kupujícím)</w:t>
      </w:r>
      <w:r w:rsidR="009F7BE7" w:rsidRPr="003D64B5">
        <w:rPr>
          <w:rFonts w:ascii="Arial" w:hAnsi="Arial" w:cs="Arial"/>
          <w:sz w:val="20"/>
          <w:szCs w:val="20"/>
        </w:rPr>
        <w:t xml:space="preserve"> </w:t>
      </w:r>
      <w:r w:rsidR="000A59F1" w:rsidRPr="003D64B5">
        <w:rPr>
          <w:rFonts w:ascii="Arial" w:hAnsi="Arial" w:cs="Arial"/>
          <w:sz w:val="20"/>
          <w:szCs w:val="20"/>
        </w:rPr>
        <w:t>v rozsahu celkem 50 hodin online poradenství</w:t>
      </w:r>
      <w:r w:rsidR="00114D13" w:rsidRPr="003D64B5">
        <w:rPr>
          <w:rFonts w:ascii="Arial" w:hAnsi="Arial" w:cs="Arial"/>
          <w:sz w:val="20"/>
          <w:szCs w:val="20"/>
        </w:rPr>
        <w:t>;</w:t>
      </w:r>
    </w:p>
    <w:p w14:paraId="612F1829" w14:textId="08D53BC5" w:rsidR="00256BBC" w:rsidRPr="003D64B5" w:rsidRDefault="00256BBC" w:rsidP="00A560FA">
      <w:pPr>
        <w:pStyle w:val="Odstavecseseznamem"/>
        <w:widowControl w:val="0"/>
        <w:numPr>
          <w:ilvl w:val="0"/>
          <w:numId w:val="24"/>
        </w:numPr>
        <w:tabs>
          <w:tab w:val="left" w:pos="426"/>
        </w:tabs>
        <w:suppressAutoHyphens/>
        <w:spacing w:before="120"/>
        <w:jc w:val="both"/>
        <w:rPr>
          <w:rFonts w:ascii="Arial" w:hAnsi="Arial" w:cs="Arial"/>
          <w:sz w:val="20"/>
          <w:szCs w:val="20"/>
        </w:rPr>
      </w:pPr>
      <w:r w:rsidRPr="003D64B5">
        <w:rPr>
          <w:rFonts w:ascii="Arial" w:hAnsi="Arial" w:cs="Arial"/>
          <w:sz w:val="20"/>
          <w:szCs w:val="20"/>
        </w:rPr>
        <w:t>veškeré další činnosti nutné k řádné realizací předmětu smlouvy.</w:t>
      </w:r>
    </w:p>
    <w:p w14:paraId="66BEB4EF" w14:textId="3C178EF9" w:rsidR="005D3360" w:rsidRPr="003D64B5" w:rsidRDefault="00BE274B" w:rsidP="006E7C51">
      <w:pPr>
        <w:widowControl w:val="0"/>
        <w:numPr>
          <w:ilvl w:val="1"/>
          <w:numId w:val="9"/>
        </w:numPr>
        <w:tabs>
          <w:tab w:val="left" w:pos="426"/>
        </w:tabs>
        <w:suppressAutoHyphens/>
        <w:spacing w:before="120"/>
        <w:jc w:val="both"/>
        <w:rPr>
          <w:rFonts w:ascii="Arial" w:hAnsi="Arial" w:cs="Arial"/>
          <w:sz w:val="20"/>
          <w:szCs w:val="20"/>
        </w:rPr>
      </w:pPr>
      <w:r w:rsidRPr="003D64B5">
        <w:rPr>
          <w:rFonts w:ascii="Arial" w:hAnsi="Arial" w:cs="Arial"/>
          <w:sz w:val="20"/>
          <w:szCs w:val="20"/>
        </w:rPr>
        <w:t xml:space="preserve">Předmět smlouvy </w:t>
      </w:r>
      <w:r w:rsidR="005D3360" w:rsidRPr="003D64B5">
        <w:rPr>
          <w:rFonts w:ascii="Arial" w:hAnsi="Arial" w:cs="Arial"/>
          <w:sz w:val="20"/>
          <w:szCs w:val="20"/>
        </w:rPr>
        <w:t xml:space="preserve">musí být k okamžiku odevzdání kupujícímu nový, nepoškozený, v množství, jakosti a provedení vyplývajícím z </w:t>
      </w:r>
      <w:r w:rsidR="00331BEF" w:rsidRPr="003D64B5">
        <w:rPr>
          <w:rFonts w:ascii="Arial" w:hAnsi="Arial" w:cs="Arial"/>
          <w:sz w:val="20"/>
          <w:szCs w:val="20"/>
        </w:rPr>
        <w:t>Položkového rozpočtu s technickou specifikací</w:t>
      </w:r>
      <w:r w:rsidR="005D3360" w:rsidRPr="003D64B5">
        <w:rPr>
          <w:rFonts w:ascii="Arial" w:hAnsi="Arial" w:cs="Arial"/>
          <w:sz w:val="20"/>
          <w:szCs w:val="20"/>
        </w:rPr>
        <w:t>. Předmět smlouvy musí být dále v takové jakosti a provedení:</w:t>
      </w:r>
    </w:p>
    <w:p w14:paraId="3D301F13" w14:textId="40340A80" w:rsidR="005D3360" w:rsidRPr="003D64B5" w:rsidRDefault="005D3360" w:rsidP="006E7C51">
      <w:pPr>
        <w:numPr>
          <w:ilvl w:val="0"/>
          <w:numId w:val="14"/>
        </w:numPr>
        <w:autoSpaceDE w:val="0"/>
        <w:autoSpaceDN w:val="0"/>
        <w:adjustRightInd w:val="0"/>
        <w:jc w:val="both"/>
        <w:rPr>
          <w:rFonts w:ascii="Arial" w:hAnsi="Arial" w:cs="Arial"/>
          <w:sz w:val="20"/>
          <w:szCs w:val="20"/>
        </w:rPr>
      </w:pPr>
      <w:r w:rsidRPr="003D64B5">
        <w:rPr>
          <w:rFonts w:ascii="Arial" w:hAnsi="Arial" w:cs="Arial"/>
          <w:sz w:val="20"/>
          <w:szCs w:val="20"/>
        </w:rPr>
        <w:t xml:space="preserve">jež odpovídá vlastnostem, které </w:t>
      </w:r>
      <w:r w:rsidR="009750E7" w:rsidRPr="003D64B5">
        <w:rPr>
          <w:rFonts w:ascii="Arial" w:hAnsi="Arial" w:cs="Arial"/>
          <w:sz w:val="20"/>
          <w:szCs w:val="20"/>
        </w:rPr>
        <w:t>p</w:t>
      </w:r>
      <w:r w:rsidRPr="003D64B5">
        <w:rPr>
          <w:rFonts w:ascii="Arial" w:hAnsi="Arial" w:cs="Arial"/>
          <w:sz w:val="20"/>
          <w:szCs w:val="20"/>
        </w:rPr>
        <w:t>rodáva</w:t>
      </w:r>
      <w:r w:rsidR="009750E7" w:rsidRPr="003D64B5">
        <w:rPr>
          <w:rFonts w:ascii="Arial" w:hAnsi="Arial" w:cs="Arial"/>
          <w:sz w:val="20"/>
          <w:szCs w:val="20"/>
        </w:rPr>
        <w:t xml:space="preserve">jící </w:t>
      </w:r>
      <w:r w:rsidRPr="003D64B5">
        <w:rPr>
          <w:rFonts w:ascii="Arial" w:hAnsi="Arial" w:cs="Arial"/>
          <w:sz w:val="20"/>
          <w:szCs w:val="20"/>
        </w:rPr>
        <w:t xml:space="preserve">nebo výrobce popsal nebo které </w:t>
      </w:r>
      <w:r w:rsidR="009750E7" w:rsidRPr="003D64B5">
        <w:rPr>
          <w:rFonts w:ascii="Arial" w:hAnsi="Arial" w:cs="Arial"/>
          <w:sz w:val="20"/>
          <w:szCs w:val="20"/>
        </w:rPr>
        <w:t>k</w:t>
      </w:r>
      <w:r w:rsidRPr="003D64B5">
        <w:rPr>
          <w:rFonts w:ascii="Arial" w:hAnsi="Arial" w:cs="Arial"/>
          <w:sz w:val="20"/>
          <w:szCs w:val="20"/>
        </w:rPr>
        <w:t>upující</w:t>
      </w:r>
      <w:r w:rsidR="009750E7" w:rsidRPr="003D64B5">
        <w:rPr>
          <w:rFonts w:ascii="Arial" w:hAnsi="Arial" w:cs="Arial"/>
          <w:sz w:val="20"/>
          <w:szCs w:val="20"/>
        </w:rPr>
        <w:t xml:space="preserve"> </w:t>
      </w:r>
      <w:r w:rsidRPr="003D64B5">
        <w:rPr>
          <w:rFonts w:ascii="Arial" w:hAnsi="Arial" w:cs="Arial"/>
          <w:sz w:val="20"/>
          <w:szCs w:val="20"/>
        </w:rPr>
        <w:t xml:space="preserve">očekával s ohledem na povahu </w:t>
      </w:r>
      <w:r w:rsidR="009750E7" w:rsidRPr="003D64B5">
        <w:rPr>
          <w:rFonts w:ascii="Arial" w:hAnsi="Arial" w:cs="Arial"/>
          <w:sz w:val="20"/>
          <w:szCs w:val="20"/>
        </w:rPr>
        <w:t>p</w:t>
      </w:r>
      <w:r w:rsidRPr="003D64B5">
        <w:rPr>
          <w:rFonts w:ascii="Arial" w:hAnsi="Arial" w:cs="Arial"/>
          <w:sz w:val="20"/>
          <w:szCs w:val="20"/>
        </w:rPr>
        <w:t xml:space="preserve">ředmětu </w:t>
      </w:r>
      <w:r w:rsidR="009750E7" w:rsidRPr="003D64B5">
        <w:rPr>
          <w:rFonts w:ascii="Arial" w:hAnsi="Arial" w:cs="Arial"/>
          <w:sz w:val="20"/>
          <w:szCs w:val="20"/>
        </w:rPr>
        <w:t>smlouvy</w:t>
      </w:r>
      <w:r w:rsidR="005A533C" w:rsidRPr="003D64B5">
        <w:rPr>
          <w:rFonts w:ascii="Arial" w:hAnsi="Arial" w:cs="Arial"/>
          <w:sz w:val="20"/>
          <w:szCs w:val="20"/>
        </w:rPr>
        <w:t>;</w:t>
      </w:r>
    </w:p>
    <w:p w14:paraId="7A24E51B" w14:textId="7CAB088C" w:rsidR="005D3360" w:rsidRPr="003D64B5" w:rsidRDefault="009750E7" w:rsidP="006E7C51">
      <w:pPr>
        <w:numPr>
          <w:ilvl w:val="0"/>
          <w:numId w:val="14"/>
        </w:numPr>
        <w:autoSpaceDE w:val="0"/>
        <w:autoSpaceDN w:val="0"/>
        <w:adjustRightInd w:val="0"/>
        <w:jc w:val="both"/>
        <w:rPr>
          <w:rFonts w:ascii="Arial" w:hAnsi="Arial" w:cs="Arial"/>
          <w:sz w:val="20"/>
          <w:szCs w:val="20"/>
        </w:rPr>
      </w:pPr>
      <w:r w:rsidRPr="003D64B5">
        <w:rPr>
          <w:rFonts w:ascii="Arial" w:hAnsi="Arial" w:cs="Arial"/>
          <w:sz w:val="20"/>
          <w:szCs w:val="20"/>
        </w:rPr>
        <w:t>jež</w:t>
      </w:r>
      <w:r w:rsidR="005D3360" w:rsidRPr="003D64B5">
        <w:rPr>
          <w:rFonts w:ascii="Arial" w:hAnsi="Arial" w:cs="Arial"/>
          <w:sz w:val="20"/>
          <w:szCs w:val="20"/>
        </w:rPr>
        <w:t xml:space="preserve"> odpovíd</w:t>
      </w:r>
      <w:r w:rsidRPr="003D64B5">
        <w:rPr>
          <w:rFonts w:ascii="Arial" w:hAnsi="Arial" w:cs="Arial"/>
          <w:sz w:val="20"/>
          <w:szCs w:val="20"/>
        </w:rPr>
        <w:t>á</w:t>
      </w:r>
      <w:r w:rsidR="005D3360" w:rsidRPr="003D64B5">
        <w:rPr>
          <w:rFonts w:ascii="Arial" w:hAnsi="Arial" w:cs="Arial"/>
          <w:sz w:val="20"/>
          <w:szCs w:val="20"/>
        </w:rPr>
        <w:t xml:space="preserve"> plněn</w:t>
      </w:r>
      <w:r w:rsidR="00D64580" w:rsidRPr="003D64B5">
        <w:rPr>
          <w:rFonts w:ascii="Arial" w:hAnsi="Arial" w:cs="Arial"/>
          <w:sz w:val="20"/>
          <w:szCs w:val="20"/>
        </w:rPr>
        <w:t>í</w:t>
      </w:r>
      <w:r w:rsidR="005D3360" w:rsidRPr="003D64B5">
        <w:rPr>
          <w:rFonts w:ascii="Arial" w:hAnsi="Arial" w:cs="Arial"/>
          <w:sz w:val="20"/>
          <w:szCs w:val="20"/>
        </w:rPr>
        <w:t xml:space="preserve"> nabídnutému prodávajíc</w:t>
      </w:r>
      <w:r w:rsidRPr="003D64B5">
        <w:rPr>
          <w:rFonts w:ascii="Arial" w:hAnsi="Arial" w:cs="Arial"/>
          <w:sz w:val="20"/>
          <w:szCs w:val="20"/>
        </w:rPr>
        <w:t>ím</w:t>
      </w:r>
      <w:r w:rsidR="005D3360" w:rsidRPr="003D64B5">
        <w:rPr>
          <w:rFonts w:ascii="Arial" w:hAnsi="Arial" w:cs="Arial"/>
          <w:sz w:val="20"/>
          <w:szCs w:val="20"/>
        </w:rPr>
        <w:t xml:space="preserve"> v</w:t>
      </w:r>
      <w:r w:rsidRPr="003D64B5">
        <w:rPr>
          <w:rFonts w:ascii="Arial" w:hAnsi="Arial" w:cs="Arial"/>
          <w:sz w:val="20"/>
          <w:szCs w:val="20"/>
        </w:rPr>
        <w:t> </w:t>
      </w:r>
      <w:r w:rsidR="005D3360" w:rsidRPr="003D64B5">
        <w:rPr>
          <w:rFonts w:ascii="Arial" w:hAnsi="Arial" w:cs="Arial"/>
          <w:sz w:val="20"/>
          <w:szCs w:val="20"/>
        </w:rPr>
        <w:t>nabídce</w:t>
      </w:r>
      <w:r w:rsidRPr="003D64B5">
        <w:rPr>
          <w:rFonts w:ascii="Arial" w:hAnsi="Arial" w:cs="Arial"/>
          <w:sz w:val="20"/>
          <w:szCs w:val="20"/>
        </w:rPr>
        <w:t xml:space="preserve"> </w:t>
      </w:r>
      <w:r w:rsidR="005D3360" w:rsidRPr="003D64B5">
        <w:rPr>
          <w:rFonts w:ascii="Arial" w:hAnsi="Arial" w:cs="Arial"/>
          <w:sz w:val="20"/>
          <w:szCs w:val="20"/>
        </w:rPr>
        <w:t>podané</w:t>
      </w:r>
      <w:r w:rsidR="00BD23CE">
        <w:rPr>
          <w:rFonts w:ascii="Arial" w:hAnsi="Arial" w:cs="Arial"/>
          <w:sz w:val="20"/>
          <w:szCs w:val="20"/>
        </w:rPr>
        <w:t xml:space="preserve"> v zadávacím řízení</w:t>
      </w:r>
      <w:r w:rsidR="005D3360" w:rsidRPr="003D64B5">
        <w:rPr>
          <w:rFonts w:ascii="Arial" w:hAnsi="Arial" w:cs="Arial"/>
          <w:sz w:val="20"/>
          <w:szCs w:val="20"/>
        </w:rPr>
        <w:t xml:space="preserve">, na jehož základě je </w:t>
      </w:r>
      <w:r w:rsidRPr="003D64B5">
        <w:rPr>
          <w:rFonts w:ascii="Arial" w:hAnsi="Arial" w:cs="Arial"/>
          <w:sz w:val="20"/>
          <w:szCs w:val="20"/>
        </w:rPr>
        <w:t xml:space="preserve">tato </w:t>
      </w:r>
      <w:r w:rsidR="005D3360" w:rsidRPr="003D64B5">
        <w:rPr>
          <w:rFonts w:ascii="Arial" w:hAnsi="Arial" w:cs="Arial"/>
          <w:sz w:val="20"/>
          <w:szCs w:val="20"/>
        </w:rPr>
        <w:t>smlouva uzavřena;</w:t>
      </w:r>
    </w:p>
    <w:p w14:paraId="74762867" w14:textId="77777777" w:rsidR="005D3360" w:rsidRPr="003D64B5" w:rsidRDefault="005D3360" w:rsidP="006E7C51">
      <w:pPr>
        <w:numPr>
          <w:ilvl w:val="0"/>
          <w:numId w:val="14"/>
        </w:numPr>
        <w:autoSpaceDE w:val="0"/>
        <w:autoSpaceDN w:val="0"/>
        <w:adjustRightInd w:val="0"/>
        <w:jc w:val="both"/>
        <w:rPr>
          <w:rFonts w:ascii="Arial" w:hAnsi="Arial" w:cs="Arial"/>
          <w:sz w:val="20"/>
          <w:szCs w:val="20"/>
        </w:rPr>
      </w:pPr>
      <w:r w:rsidRPr="003D64B5">
        <w:rPr>
          <w:rFonts w:ascii="Arial" w:hAnsi="Arial" w:cs="Arial"/>
          <w:sz w:val="20"/>
          <w:szCs w:val="20"/>
        </w:rPr>
        <w:t>jež se hodí k účelu vyplývaj</w:t>
      </w:r>
      <w:r w:rsidR="009750E7" w:rsidRPr="003D64B5">
        <w:rPr>
          <w:rFonts w:ascii="Arial" w:hAnsi="Arial" w:cs="Arial"/>
          <w:sz w:val="20"/>
          <w:szCs w:val="20"/>
        </w:rPr>
        <w:t>í</w:t>
      </w:r>
      <w:r w:rsidRPr="003D64B5">
        <w:rPr>
          <w:rFonts w:ascii="Arial" w:hAnsi="Arial" w:cs="Arial"/>
          <w:sz w:val="20"/>
          <w:szCs w:val="20"/>
        </w:rPr>
        <w:t>c</w:t>
      </w:r>
      <w:r w:rsidR="009750E7" w:rsidRPr="003D64B5">
        <w:rPr>
          <w:rFonts w:ascii="Arial" w:hAnsi="Arial" w:cs="Arial"/>
          <w:sz w:val="20"/>
          <w:szCs w:val="20"/>
        </w:rPr>
        <w:t>í</w:t>
      </w:r>
      <w:r w:rsidRPr="003D64B5">
        <w:rPr>
          <w:rFonts w:ascii="Arial" w:hAnsi="Arial" w:cs="Arial"/>
          <w:sz w:val="20"/>
          <w:szCs w:val="20"/>
        </w:rPr>
        <w:t>mu z</w:t>
      </w:r>
      <w:r w:rsidR="009750E7" w:rsidRPr="003D64B5">
        <w:rPr>
          <w:rFonts w:ascii="Arial" w:hAnsi="Arial" w:cs="Arial"/>
          <w:sz w:val="20"/>
          <w:szCs w:val="20"/>
        </w:rPr>
        <w:t xml:space="preserve"> této </w:t>
      </w:r>
      <w:r w:rsidRPr="003D64B5">
        <w:rPr>
          <w:rFonts w:ascii="Arial" w:hAnsi="Arial" w:cs="Arial"/>
          <w:sz w:val="20"/>
          <w:szCs w:val="20"/>
        </w:rPr>
        <w:t>smlouvy;</w:t>
      </w:r>
    </w:p>
    <w:p w14:paraId="73F8F153" w14:textId="53F7A76A" w:rsidR="005D3360" w:rsidRPr="003D64B5" w:rsidRDefault="005D3360" w:rsidP="006E7C51">
      <w:pPr>
        <w:numPr>
          <w:ilvl w:val="0"/>
          <w:numId w:val="14"/>
        </w:numPr>
        <w:autoSpaceDE w:val="0"/>
        <w:autoSpaceDN w:val="0"/>
        <w:adjustRightInd w:val="0"/>
        <w:jc w:val="both"/>
        <w:rPr>
          <w:rFonts w:ascii="Arial" w:hAnsi="Arial" w:cs="Arial"/>
          <w:sz w:val="20"/>
          <w:szCs w:val="20"/>
        </w:rPr>
      </w:pPr>
      <w:r w:rsidRPr="003D64B5">
        <w:rPr>
          <w:rFonts w:ascii="Arial" w:hAnsi="Arial" w:cs="Arial"/>
          <w:sz w:val="20"/>
          <w:szCs w:val="20"/>
        </w:rPr>
        <w:t xml:space="preserve">jež vyhovuje požadavkům </w:t>
      </w:r>
      <w:r w:rsidR="00173C20" w:rsidRPr="003D64B5">
        <w:rPr>
          <w:rFonts w:ascii="Arial" w:hAnsi="Arial" w:cs="Arial"/>
          <w:sz w:val="20"/>
          <w:szCs w:val="20"/>
        </w:rPr>
        <w:t>příslušných</w:t>
      </w:r>
      <w:r w:rsidRPr="003D64B5">
        <w:rPr>
          <w:rFonts w:ascii="Arial" w:hAnsi="Arial" w:cs="Arial"/>
          <w:sz w:val="20"/>
          <w:szCs w:val="20"/>
        </w:rPr>
        <w:t xml:space="preserve"> právních předpisů platných a účinných ke dni</w:t>
      </w:r>
      <w:r w:rsidR="009750E7" w:rsidRPr="003D64B5">
        <w:rPr>
          <w:rFonts w:ascii="Arial" w:hAnsi="Arial" w:cs="Arial"/>
          <w:sz w:val="20"/>
          <w:szCs w:val="20"/>
        </w:rPr>
        <w:t xml:space="preserve"> </w:t>
      </w:r>
      <w:r w:rsidRPr="003D64B5">
        <w:rPr>
          <w:rFonts w:ascii="Arial" w:hAnsi="Arial" w:cs="Arial"/>
          <w:sz w:val="20"/>
          <w:szCs w:val="20"/>
        </w:rPr>
        <w:t xml:space="preserve">odevzdáni </w:t>
      </w:r>
      <w:r w:rsidR="009750E7" w:rsidRPr="003D64B5">
        <w:rPr>
          <w:rFonts w:ascii="Arial" w:hAnsi="Arial" w:cs="Arial"/>
          <w:sz w:val="20"/>
          <w:szCs w:val="20"/>
        </w:rPr>
        <w:t>p</w:t>
      </w:r>
      <w:r w:rsidRPr="003D64B5">
        <w:rPr>
          <w:rFonts w:ascii="Arial" w:hAnsi="Arial" w:cs="Arial"/>
          <w:sz w:val="20"/>
          <w:szCs w:val="20"/>
        </w:rPr>
        <w:t xml:space="preserve">ředmětu </w:t>
      </w:r>
      <w:r w:rsidR="009750E7" w:rsidRPr="003D64B5">
        <w:rPr>
          <w:rFonts w:ascii="Arial" w:hAnsi="Arial" w:cs="Arial"/>
          <w:sz w:val="20"/>
          <w:szCs w:val="20"/>
        </w:rPr>
        <w:t>smlouvy</w:t>
      </w:r>
      <w:r w:rsidRPr="003D64B5">
        <w:rPr>
          <w:rFonts w:ascii="Arial" w:hAnsi="Arial" w:cs="Arial"/>
          <w:sz w:val="20"/>
          <w:szCs w:val="20"/>
        </w:rPr>
        <w:t xml:space="preserve"> </w:t>
      </w:r>
      <w:r w:rsidR="009750E7" w:rsidRPr="003D64B5">
        <w:rPr>
          <w:rFonts w:ascii="Arial" w:hAnsi="Arial" w:cs="Arial"/>
          <w:sz w:val="20"/>
          <w:szCs w:val="20"/>
        </w:rPr>
        <w:t>k</w:t>
      </w:r>
      <w:r w:rsidRPr="003D64B5">
        <w:rPr>
          <w:rFonts w:ascii="Arial" w:hAnsi="Arial" w:cs="Arial"/>
          <w:sz w:val="20"/>
          <w:szCs w:val="20"/>
        </w:rPr>
        <w:t>upuj</w:t>
      </w:r>
      <w:r w:rsidR="009750E7" w:rsidRPr="003D64B5">
        <w:rPr>
          <w:rFonts w:ascii="Arial" w:hAnsi="Arial" w:cs="Arial"/>
          <w:sz w:val="20"/>
          <w:szCs w:val="20"/>
        </w:rPr>
        <w:t>í</w:t>
      </w:r>
      <w:r w:rsidRPr="003D64B5">
        <w:rPr>
          <w:rFonts w:ascii="Arial" w:hAnsi="Arial" w:cs="Arial"/>
          <w:sz w:val="20"/>
          <w:szCs w:val="20"/>
        </w:rPr>
        <w:t>c</w:t>
      </w:r>
      <w:r w:rsidR="009750E7" w:rsidRPr="003D64B5">
        <w:rPr>
          <w:rFonts w:ascii="Arial" w:hAnsi="Arial" w:cs="Arial"/>
          <w:sz w:val="20"/>
          <w:szCs w:val="20"/>
        </w:rPr>
        <w:t>í</w:t>
      </w:r>
      <w:r w:rsidRPr="003D64B5">
        <w:rPr>
          <w:rFonts w:ascii="Arial" w:hAnsi="Arial" w:cs="Arial"/>
          <w:sz w:val="20"/>
          <w:szCs w:val="20"/>
        </w:rPr>
        <w:t>mu;</w:t>
      </w:r>
    </w:p>
    <w:p w14:paraId="304EEB60" w14:textId="77777777" w:rsidR="009750E7" w:rsidRPr="003D64B5" w:rsidRDefault="005D3360" w:rsidP="006E7C51">
      <w:pPr>
        <w:numPr>
          <w:ilvl w:val="0"/>
          <w:numId w:val="14"/>
        </w:numPr>
        <w:autoSpaceDE w:val="0"/>
        <w:autoSpaceDN w:val="0"/>
        <w:adjustRightInd w:val="0"/>
        <w:jc w:val="both"/>
        <w:rPr>
          <w:rFonts w:ascii="Arial" w:hAnsi="Arial" w:cs="Arial"/>
          <w:sz w:val="20"/>
          <w:szCs w:val="20"/>
        </w:rPr>
      </w:pPr>
      <w:r w:rsidRPr="003D64B5">
        <w:rPr>
          <w:rFonts w:ascii="Arial" w:hAnsi="Arial" w:cs="Arial"/>
          <w:sz w:val="20"/>
          <w:szCs w:val="20"/>
        </w:rPr>
        <w:t>jež vyhovuje požadavkům příslušných technických norem platných a účinných ke dni</w:t>
      </w:r>
      <w:r w:rsidR="009750E7" w:rsidRPr="003D64B5">
        <w:rPr>
          <w:rFonts w:ascii="Arial" w:hAnsi="Arial" w:cs="Arial"/>
          <w:sz w:val="20"/>
          <w:szCs w:val="20"/>
        </w:rPr>
        <w:t xml:space="preserve"> </w:t>
      </w:r>
      <w:r w:rsidRPr="003D64B5">
        <w:rPr>
          <w:rFonts w:ascii="Arial" w:hAnsi="Arial" w:cs="Arial"/>
          <w:sz w:val="20"/>
          <w:szCs w:val="20"/>
        </w:rPr>
        <w:t xml:space="preserve">odevzdání </w:t>
      </w:r>
      <w:r w:rsidR="009750E7" w:rsidRPr="003D64B5">
        <w:rPr>
          <w:rFonts w:ascii="Arial" w:hAnsi="Arial" w:cs="Arial"/>
          <w:sz w:val="20"/>
          <w:szCs w:val="20"/>
        </w:rPr>
        <w:t>p</w:t>
      </w:r>
      <w:r w:rsidRPr="003D64B5">
        <w:rPr>
          <w:rFonts w:ascii="Arial" w:hAnsi="Arial" w:cs="Arial"/>
          <w:sz w:val="20"/>
          <w:szCs w:val="20"/>
        </w:rPr>
        <w:t xml:space="preserve">ředmětu </w:t>
      </w:r>
      <w:r w:rsidR="009750E7" w:rsidRPr="003D64B5">
        <w:rPr>
          <w:rFonts w:ascii="Arial" w:hAnsi="Arial" w:cs="Arial"/>
          <w:sz w:val="20"/>
          <w:szCs w:val="20"/>
        </w:rPr>
        <w:t>smlouvy</w:t>
      </w:r>
      <w:r w:rsidRPr="003D64B5">
        <w:rPr>
          <w:rFonts w:ascii="Arial" w:hAnsi="Arial" w:cs="Arial"/>
          <w:sz w:val="20"/>
          <w:szCs w:val="20"/>
        </w:rPr>
        <w:t xml:space="preserve"> </w:t>
      </w:r>
      <w:r w:rsidR="009750E7" w:rsidRPr="003D64B5">
        <w:rPr>
          <w:rFonts w:ascii="Arial" w:hAnsi="Arial" w:cs="Arial"/>
          <w:sz w:val="20"/>
          <w:szCs w:val="20"/>
        </w:rPr>
        <w:t>kupujícímu</w:t>
      </w:r>
      <w:r w:rsidRPr="003D64B5">
        <w:rPr>
          <w:rFonts w:ascii="Arial" w:hAnsi="Arial" w:cs="Arial"/>
          <w:sz w:val="20"/>
          <w:szCs w:val="20"/>
        </w:rPr>
        <w:t>.</w:t>
      </w:r>
      <w:r w:rsidR="00BE274B" w:rsidRPr="003D64B5">
        <w:rPr>
          <w:rFonts w:ascii="Arial" w:hAnsi="Arial" w:cs="Arial"/>
          <w:sz w:val="20"/>
          <w:szCs w:val="20"/>
        </w:rPr>
        <w:t xml:space="preserve"> </w:t>
      </w:r>
    </w:p>
    <w:p w14:paraId="5EA87CD8" w14:textId="0B3EE0CC" w:rsidR="009750E7" w:rsidRPr="003D64B5" w:rsidRDefault="009750E7" w:rsidP="009F1520">
      <w:pPr>
        <w:autoSpaceDE w:val="0"/>
        <w:autoSpaceDN w:val="0"/>
        <w:adjustRightInd w:val="0"/>
        <w:ind w:left="360"/>
        <w:jc w:val="both"/>
        <w:rPr>
          <w:rFonts w:ascii="Arial" w:hAnsi="Arial" w:cs="Arial"/>
          <w:sz w:val="20"/>
          <w:szCs w:val="20"/>
        </w:rPr>
      </w:pPr>
      <w:r w:rsidRPr="003D64B5">
        <w:rPr>
          <w:rFonts w:ascii="Arial" w:hAnsi="Arial" w:cs="Arial"/>
          <w:sz w:val="20"/>
          <w:szCs w:val="20"/>
        </w:rPr>
        <w:t xml:space="preserve">Prodávající je povinen dodat </w:t>
      </w:r>
      <w:r w:rsidR="00BB5D18" w:rsidRPr="003D64B5">
        <w:rPr>
          <w:rFonts w:ascii="Arial" w:hAnsi="Arial" w:cs="Arial"/>
          <w:sz w:val="20"/>
          <w:szCs w:val="20"/>
        </w:rPr>
        <w:t xml:space="preserve">kupujícímu </w:t>
      </w:r>
      <w:r w:rsidRPr="003D64B5">
        <w:rPr>
          <w:rFonts w:ascii="Arial" w:hAnsi="Arial" w:cs="Arial"/>
          <w:sz w:val="20"/>
          <w:szCs w:val="20"/>
        </w:rPr>
        <w:t>pouze takový předmět smlouvy, který splňuje veškeré požadavky kupujícího na jeho použití kupujícím a který zároveň vyhovuje platným a účinným právním předpisům a technickým normám. Dojde-li ke změně právních předpisů nebo technických norem, je prodávající povinen zajistit, aby předmět smlouvy splňoval požadavky stanovené právními předpisy a technickými normami v platné</w:t>
      </w:r>
      <w:r w:rsidR="005A533C" w:rsidRPr="003D64B5">
        <w:rPr>
          <w:rFonts w:ascii="Arial" w:hAnsi="Arial" w:cs="Arial"/>
          <w:sz w:val="20"/>
          <w:szCs w:val="20"/>
        </w:rPr>
        <w:t>m</w:t>
      </w:r>
      <w:r w:rsidRPr="003D64B5">
        <w:rPr>
          <w:rFonts w:ascii="Arial" w:hAnsi="Arial" w:cs="Arial"/>
          <w:sz w:val="20"/>
          <w:szCs w:val="20"/>
        </w:rPr>
        <w:t xml:space="preserve"> a účinném znění ke dni odevzdání předmětu smlouvy kupujícímu.</w:t>
      </w:r>
    </w:p>
    <w:p w14:paraId="00CA4270" w14:textId="77777777" w:rsidR="00BE274B" w:rsidRPr="003D64B5" w:rsidRDefault="001D58B9" w:rsidP="006E7C51">
      <w:pPr>
        <w:widowControl w:val="0"/>
        <w:numPr>
          <w:ilvl w:val="1"/>
          <w:numId w:val="9"/>
        </w:numPr>
        <w:tabs>
          <w:tab w:val="left" w:pos="426"/>
        </w:tabs>
        <w:suppressAutoHyphens/>
        <w:spacing w:before="120"/>
        <w:jc w:val="both"/>
        <w:rPr>
          <w:rFonts w:ascii="Arial" w:hAnsi="Arial" w:cs="Arial"/>
          <w:sz w:val="20"/>
          <w:szCs w:val="20"/>
        </w:rPr>
      </w:pPr>
      <w:r w:rsidRPr="003D64B5">
        <w:rPr>
          <w:rFonts w:ascii="Arial" w:hAnsi="Arial" w:cs="Arial"/>
          <w:sz w:val="20"/>
          <w:szCs w:val="20"/>
        </w:rPr>
        <w:t>Kupující se zavazuje řádně dodaný předmět smlouvy převzít a zaplatit prodávajícímu kupní cenu.</w:t>
      </w:r>
    </w:p>
    <w:p w14:paraId="06232AA4" w14:textId="64FB1311" w:rsidR="001D58B9" w:rsidRPr="003D64B5" w:rsidRDefault="001D58B9" w:rsidP="00CB7E3F">
      <w:pPr>
        <w:pStyle w:val="Smlouvanadpis4"/>
        <w:numPr>
          <w:ilvl w:val="0"/>
          <w:numId w:val="0"/>
        </w:numPr>
        <w:tabs>
          <w:tab w:val="clear" w:pos="284"/>
        </w:tabs>
        <w:spacing w:before="480" w:after="0"/>
        <w:rPr>
          <w:caps/>
          <w:sz w:val="20"/>
          <w:szCs w:val="20"/>
        </w:rPr>
      </w:pPr>
      <w:r w:rsidRPr="003D64B5">
        <w:rPr>
          <w:caps/>
          <w:sz w:val="20"/>
          <w:szCs w:val="20"/>
        </w:rPr>
        <w:t>III.</w:t>
      </w:r>
      <w:r w:rsidR="00CB7E3F" w:rsidRPr="003D64B5">
        <w:rPr>
          <w:caps/>
          <w:sz w:val="20"/>
          <w:szCs w:val="20"/>
        </w:rPr>
        <w:t xml:space="preserve"> </w:t>
      </w:r>
      <w:r w:rsidR="00CC47A5" w:rsidRPr="003D64B5">
        <w:rPr>
          <w:caps/>
          <w:sz w:val="20"/>
          <w:szCs w:val="20"/>
        </w:rPr>
        <w:t>Lhůta a misto</w:t>
      </w:r>
      <w:r w:rsidRPr="003D64B5">
        <w:rPr>
          <w:caps/>
          <w:sz w:val="20"/>
          <w:szCs w:val="20"/>
        </w:rPr>
        <w:t xml:space="preserve"> pLNĚNÍ</w:t>
      </w:r>
    </w:p>
    <w:p w14:paraId="60D93E90" w14:textId="77777777" w:rsidR="00A15461" w:rsidRPr="00A15461" w:rsidRDefault="00A15461" w:rsidP="00A15461">
      <w:pPr>
        <w:widowControl w:val="0"/>
        <w:numPr>
          <w:ilvl w:val="1"/>
          <w:numId w:val="10"/>
        </w:numPr>
        <w:tabs>
          <w:tab w:val="left" w:pos="426"/>
        </w:tabs>
        <w:suppressAutoHyphens/>
        <w:spacing w:before="120"/>
        <w:jc w:val="both"/>
        <w:rPr>
          <w:rFonts w:ascii="Arial" w:hAnsi="Arial" w:cs="Arial"/>
          <w:sz w:val="20"/>
          <w:szCs w:val="20"/>
        </w:rPr>
      </w:pPr>
      <w:r w:rsidRPr="00A15461">
        <w:rPr>
          <w:rFonts w:ascii="Arial" w:hAnsi="Arial" w:cs="Arial"/>
          <w:sz w:val="20"/>
          <w:szCs w:val="20"/>
        </w:rPr>
        <w:t>Smluvní strany se dohodly, že celková řádná dodávka předmětu smlouvy se uskuteční:</w:t>
      </w:r>
    </w:p>
    <w:p w14:paraId="094203E4" w14:textId="1FEC9FC2" w:rsidR="00A15461" w:rsidRPr="00A15461" w:rsidRDefault="00A15461" w:rsidP="00A15461">
      <w:pPr>
        <w:widowControl w:val="0"/>
        <w:tabs>
          <w:tab w:val="left" w:pos="426"/>
        </w:tabs>
        <w:suppressAutoHyphens/>
        <w:spacing w:before="120"/>
        <w:ind w:left="360"/>
        <w:jc w:val="both"/>
        <w:rPr>
          <w:rFonts w:ascii="Arial" w:hAnsi="Arial" w:cs="Arial"/>
          <w:sz w:val="20"/>
          <w:szCs w:val="20"/>
        </w:rPr>
      </w:pPr>
      <w:r w:rsidRPr="00A15461">
        <w:rPr>
          <w:rFonts w:ascii="Arial" w:hAnsi="Arial" w:cs="Arial"/>
          <w:sz w:val="20"/>
          <w:szCs w:val="20"/>
        </w:rPr>
        <w:t>Zahájení plnění</w:t>
      </w:r>
      <w:r w:rsidRPr="00A15461">
        <w:rPr>
          <w:rFonts w:ascii="Arial" w:hAnsi="Arial" w:cs="Arial"/>
          <w:sz w:val="20"/>
          <w:szCs w:val="20"/>
        </w:rPr>
        <w:tab/>
      </w:r>
      <w:r w:rsidRPr="00A15461">
        <w:rPr>
          <w:rFonts w:ascii="Arial" w:hAnsi="Arial" w:cs="Arial"/>
          <w:sz w:val="20"/>
          <w:szCs w:val="20"/>
        </w:rPr>
        <w:tab/>
      </w:r>
      <w:r w:rsidRPr="00A15461">
        <w:rPr>
          <w:rFonts w:ascii="Arial" w:hAnsi="Arial" w:cs="Arial"/>
          <w:sz w:val="20"/>
          <w:szCs w:val="20"/>
        </w:rPr>
        <w:tab/>
      </w:r>
      <w:r w:rsidRPr="004D12F6">
        <w:rPr>
          <w:rFonts w:ascii="Arial" w:hAnsi="Arial" w:cs="Arial"/>
          <w:b/>
          <w:sz w:val="20"/>
          <w:szCs w:val="20"/>
        </w:rPr>
        <w:t xml:space="preserve">na základě výzvy kupujícího k zahájení plnění, nejdříve </w:t>
      </w:r>
      <w:r w:rsidRPr="004D12F6">
        <w:rPr>
          <w:rFonts w:ascii="Arial" w:hAnsi="Arial" w:cs="Arial"/>
          <w:b/>
          <w:sz w:val="20"/>
          <w:szCs w:val="20"/>
        </w:rPr>
        <w:tab/>
      </w:r>
      <w:r w:rsidRPr="004D12F6">
        <w:rPr>
          <w:rFonts w:ascii="Arial" w:hAnsi="Arial" w:cs="Arial"/>
          <w:b/>
          <w:sz w:val="20"/>
          <w:szCs w:val="20"/>
        </w:rPr>
        <w:tab/>
      </w:r>
      <w:r w:rsidRPr="004D12F6">
        <w:rPr>
          <w:rFonts w:ascii="Arial" w:hAnsi="Arial" w:cs="Arial"/>
          <w:b/>
          <w:sz w:val="20"/>
          <w:szCs w:val="20"/>
        </w:rPr>
        <w:tab/>
      </w:r>
      <w:r w:rsidRPr="004D12F6">
        <w:rPr>
          <w:rFonts w:ascii="Arial" w:hAnsi="Arial" w:cs="Arial"/>
          <w:b/>
          <w:sz w:val="20"/>
          <w:szCs w:val="20"/>
        </w:rPr>
        <w:tab/>
      </w:r>
      <w:r w:rsidRPr="004D12F6">
        <w:rPr>
          <w:rFonts w:ascii="Arial" w:hAnsi="Arial" w:cs="Arial"/>
          <w:b/>
          <w:sz w:val="20"/>
          <w:szCs w:val="20"/>
        </w:rPr>
        <w:tab/>
      </w:r>
      <w:r w:rsidRPr="004D12F6">
        <w:rPr>
          <w:rFonts w:ascii="Arial" w:hAnsi="Arial" w:cs="Arial"/>
          <w:b/>
          <w:sz w:val="20"/>
          <w:szCs w:val="20"/>
        </w:rPr>
        <w:tab/>
        <w:t>však 24. 6. 2022</w:t>
      </w:r>
    </w:p>
    <w:p w14:paraId="449BF2AE" w14:textId="77777777" w:rsidR="00A15461" w:rsidRPr="00A15461" w:rsidRDefault="00A15461" w:rsidP="00A15461">
      <w:pPr>
        <w:widowControl w:val="0"/>
        <w:tabs>
          <w:tab w:val="left" w:pos="426"/>
        </w:tabs>
        <w:suppressAutoHyphens/>
        <w:spacing w:before="120"/>
        <w:ind w:left="360"/>
        <w:jc w:val="both"/>
        <w:rPr>
          <w:rFonts w:ascii="Arial" w:hAnsi="Arial" w:cs="Arial"/>
          <w:sz w:val="20"/>
          <w:szCs w:val="20"/>
        </w:rPr>
      </w:pPr>
      <w:r w:rsidRPr="00A15461">
        <w:rPr>
          <w:rFonts w:ascii="Arial" w:hAnsi="Arial" w:cs="Arial"/>
          <w:sz w:val="20"/>
          <w:szCs w:val="20"/>
        </w:rPr>
        <w:t>Ukončeno plnění</w:t>
      </w:r>
      <w:r w:rsidRPr="00A15461">
        <w:rPr>
          <w:rFonts w:ascii="Arial" w:hAnsi="Arial" w:cs="Arial"/>
          <w:sz w:val="20"/>
          <w:szCs w:val="20"/>
        </w:rPr>
        <w:tab/>
      </w:r>
      <w:r w:rsidRPr="00A15461">
        <w:rPr>
          <w:rFonts w:ascii="Arial" w:hAnsi="Arial" w:cs="Arial"/>
          <w:sz w:val="20"/>
          <w:szCs w:val="20"/>
        </w:rPr>
        <w:tab/>
      </w:r>
      <w:r w:rsidRPr="00A15461">
        <w:rPr>
          <w:rFonts w:ascii="Arial" w:hAnsi="Arial" w:cs="Arial"/>
          <w:sz w:val="20"/>
          <w:szCs w:val="20"/>
        </w:rPr>
        <w:tab/>
      </w:r>
      <w:r w:rsidRPr="004D12F6">
        <w:rPr>
          <w:rFonts w:ascii="Arial" w:hAnsi="Arial" w:cs="Arial"/>
          <w:b/>
          <w:sz w:val="20"/>
          <w:szCs w:val="20"/>
        </w:rPr>
        <w:t>nejpozději do 19. 08. 2022.</w:t>
      </w:r>
    </w:p>
    <w:p w14:paraId="2DB9E789" w14:textId="77777777" w:rsidR="00A15461" w:rsidRPr="00A15461" w:rsidRDefault="00A15461" w:rsidP="00A15461">
      <w:pPr>
        <w:widowControl w:val="0"/>
        <w:tabs>
          <w:tab w:val="left" w:pos="426"/>
        </w:tabs>
        <w:suppressAutoHyphens/>
        <w:spacing w:before="120"/>
        <w:ind w:left="360"/>
        <w:jc w:val="both"/>
        <w:rPr>
          <w:rFonts w:ascii="Arial" w:hAnsi="Arial" w:cs="Arial"/>
          <w:sz w:val="20"/>
          <w:szCs w:val="20"/>
        </w:rPr>
      </w:pPr>
      <w:r w:rsidRPr="00A15461">
        <w:rPr>
          <w:rFonts w:ascii="Arial" w:hAnsi="Arial" w:cs="Arial"/>
          <w:sz w:val="20"/>
          <w:szCs w:val="20"/>
        </w:rPr>
        <w:t xml:space="preserve">Pokud prodávající zahájí jakékoliv činnosti související s dodávkou předmětu smlouvy před obdržením výzvy k zahájení plnění, jde tato aktivita plně k tíži prodávajícího bez nároku na náhradu nákladů prodávajícímu od kupujícího. </w:t>
      </w:r>
    </w:p>
    <w:p w14:paraId="4FF442F1" w14:textId="1C1C8377" w:rsidR="00A15461" w:rsidRPr="00A15461" w:rsidRDefault="00A15461" w:rsidP="00A15461">
      <w:pPr>
        <w:widowControl w:val="0"/>
        <w:numPr>
          <w:ilvl w:val="1"/>
          <w:numId w:val="10"/>
        </w:numPr>
        <w:tabs>
          <w:tab w:val="left" w:pos="426"/>
        </w:tabs>
        <w:suppressAutoHyphens/>
        <w:spacing w:before="120"/>
        <w:jc w:val="both"/>
        <w:rPr>
          <w:rFonts w:ascii="Arial" w:hAnsi="Arial" w:cs="Arial"/>
          <w:sz w:val="20"/>
          <w:szCs w:val="20"/>
        </w:rPr>
      </w:pPr>
      <w:r w:rsidRPr="00A15461">
        <w:rPr>
          <w:rFonts w:ascii="Arial" w:hAnsi="Arial" w:cs="Arial"/>
          <w:sz w:val="20"/>
          <w:szCs w:val="20"/>
        </w:rPr>
        <w:t>O přesném termínu dodávky předmětu smlouvy je prodávající povinen v dostatečném předstihu (min. 5 pracovních dnů před dodávkou) informovat ředitelku školy, která odsouhlasí navržený termín dodávky. Instalace předmětu smlouvy v místě plně</w:t>
      </w:r>
      <w:r>
        <w:rPr>
          <w:rFonts w:ascii="Arial" w:hAnsi="Arial" w:cs="Arial"/>
          <w:sz w:val="20"/>
          <w:szCs w:val="20"/>
        </w:rPr>
        <w:t>ní se uskuteční v termínu max. 15</w:t>
      </w:r>
      <w:r w:rsidRPr="00A15461">
        <w:rPr>
          <w:rFonts w:ascii="Arial" w:hAnsi="Arial" w:cs="Arial"/>
          <w:sz w:val="20"/>
          <w:szCs w:val="20"/>
        </w:rPr>
        <w:t xml:space="preserve"> dnů, pokud se smluvní strany nedomluví jinak. O splnění předmětu smlouvy vyhotoví smluvní strany písemný zápis (předávací protokol), potvrzený oběma smluvními stranami. Součástí zápisu bude seznam předané dodávky, včetně předávaných písemností (atesty, certifikáty, záruční listy, licence, návody, manuál ze školení atd.). Bez těchto dokumentů nelze předmět smlouvy řádně předat kupujícímu.  </w:t>
      </w:r>
    </w:p>
    <w:p w14:paraId="7591F6C0" w14:textId="59067C7B" w:rsidR="00F64750" w:rsidRPr="003D64B5" w:rsidRDefault="00F64750" w:rsidP="00A15461">
      <w:pPr>
        <w:widowControl w:val="0"/>
        <w:numPr>
          <w:ilvl w:val="1"/>
          <w:numId w:val="10"/>
        </w:numPr>
        <w:tabs>
          <w:tab w:val="left" w:pos="426"/>
        </w:tabs>
        <w:suppressAutoHyphens/>
        <w:spacing w:before="120"/>
        <w:jc w:val="both"/>
        <w:rPr>
          <w:rFonts w:ascii="Arial" w:hAnsi="Arial" w:cs="Arial"/>
          <w:sz w:val="20"/>
          <w:szCs w:val="20"/>
        </w:rPr>
      </w:pPr>
      <w:r w:rsidRPr="003D64B5">
        <w:rPr>
          <w:rFonts w:ascii="Arial" w:hAnsi="Arial" w:cs="Arial"/>
          <w:sz w:val="20"/>
          <w:szCs w:val="20"/>
        </w:rPr>
        <w:t xml:space="preserve">Místem plnění je </w:t>
      </w:r>
      <w:r w:rsidR="00A15461" w:rsidRPr="00A15461">
        <w:rPr>
          <w:rFonts w:ascii="Arial" w:hAnsi="Arial" w:cs="Arial"/>
          <w:sz w:val="20"/>
          <w:szCs w:val="20"/>
        </w:rPr>
        <w:t xml:space="preserve">Základní škola Valašské Meziříčí, Vyhlídka 380, okres Vsetín, příspěvková </w:t>
      </w:r>
      <w:r w:rsidR="00A15461" w:rsidRPr="00A15461">
        <w:rPr>
          <w:rFonts w:ascii="Arial" w:hAnsi="Arial" w:cs="Arial"/>
          <w:sz w:val="20"/>
          <w:szCs w:val="20"/>
        </w:rPr>
        <w:lastRenderedPageBreak/>
        <w:t xml:space="preserve">organizace, Králova 380, 75701 Valašské Meziříčí (kód </w:t>
      </w:r>
      <w:proofErr w:type="spellStart"/>
      <w:r w:rsidR="00A15461" w:rsidRPr="00A15461">
        <w:rPr>
          <w:rFonts w:ascii="Arial" w:hAnsi="Arial" w:cs="Arial"/>
          <w:sz w:val="20"/>
          <w:szCs w:val="20"/>
        </w:rPr>
        <w:t>NUTS</w:t>
      </w:r>
      <w:proofErr w:type="spellEnd"/>
      <w:r w:rsidR="00A15461" w:rsidRPr="00A15461">
        <w:rPr>
          <w:rFonts w:ascii="Arial" w:hAnsi="Arial" w:cs="Arial"/>
          <w:sz w:val="20"/>
          <w:szCs w:val="20"/>
        </w:rPr>
        <w:t xml:space="preserve">: </w:t>
      </w:r>
      <w:proofErr w:type="spellStart"/>
      <w:r w:rsidR="00A15461" w:rsidRPr="00A15461">
        <w:rPr>
          <w:rFonts w:ascii="Arial" w:hAnsi="Arial" w:cs="Arial"/>
          <w:sz w:val="20"/>
          <w:szCs w:val="20"/>
        </w:rPr>
        <w:t>CZ072</w:t>
      </w:r>
      <w:proofErr w:type="spellEnd"/>
      <w:r w:rsidR="00A15461" w:rsidRPr="00A15461">
        <w:rPr>
          <w:rFonts w:ascii="Arial" w:hAnsi="Arial" w:cs="Arial"/>
          <w:sz w:val="20"/>
          <w:szCs w:val="20"/>
        </w:rPr>
        <w:t>)</w:t>
      </w:r>
      <w:r w:rsidR="006B70C4" w:rsidRPr="003D64B5">
        <w:rPr>
          <w:rFonts w:ascii="Arial" w:hAnsi="Arial" w:cs="Arial"/>
          <w:sz w:val="20"/>
          <w:szCs w:val="20"/>
        </w:rPr>
        <w:t>.</w:t>
      </w:r>
    </w:p>
    <w:p w14:paraId="45B4FD57" w14:textId="3320AFB3" w:rsidR="001D58B9" w:rsidRPr="003D64B5" w:rsidRDefault="001D58B9" w:rsidP="000B1FB5">
      <w:pPr>
        <w:pStyle w:val="Smlouvanadpis4"/>
        <w:numPr>
          <w:ilvl w:val="0"/>
          <w:numId w:val="0"/>
        </w:numPr>
        <w:tabs>
          <w:tab w:val="clear" w:pos="284"/>
        </w:tabs>
        <w:spacing w:before="480" w:after="0"/>
        <w:rPr>
          <w:caps/>
          <w:sz w:val="20"/>
          <w:szCs w:val="20"/>
        </w:rPr>
      </w:pPr>
      <w:r w:rsidRPr="003D64B5">
        <w:rPr>
          <w:sz w:val="20"/>
          <w:szCs w:val="20"/>
        </w:rPr>
        <w:t>IV.</w:t>
      </w:r>
      <w:r w:rsidR="000B1FB5" w:rsidRPr="003D64B5">
        <w:rPr>
          <w:sz w:val="20"/>
          <w:szCs w:val="20"/>
        </w:rPr>
        <w:t xml:space="preserve"> </w:t>
      </w:r>
      <w:r w:rsidRPr="003D64B5">
        <w:rPr>
          <w:caps/>
          <w:sz w:val="20"/>
          <w:szCs w:val="20"/>
        </w:rPr>
        <w:t>KUPNÍ CENA</w:t>
      </w:r>
    </w:p>
    <w:p w14:paraId="4B67CDCB" w14:textId="77777777" w:rsidR="00157E5D" w:rsidRPr="003D64B5" w:rsidRDefault="00851EFD" w:rsidP="006E7C51">
      <w:pPr>
        <w:widowControl w:val="0"/>
        <w:numPr>
          <w:ilvl w:val="1"/>
          <w:numId w:val="11"/>
        </w:numPr>
        <w:tabs>
          <w:tab w:val="left" w:pos="426"/>
        </w:tabs>
        <w:suppressAutoHyphens/>
        <w:spacing w:before="120"/>
        <w:jc w:val="both"/>
        <w:rPr>
          <w:rFonts w:ascii="Arial" w:hAnsi="Arial" w:cs="Arial"/>
          <w:sz w:val="20"/>
          <w:szCs w:val="20"/>
        </w:rPr>
      </w:pPr>
      <w:r w:rsidRPr="003D64B5">
        <w:rPr>
          <w:rFonts w:ascii="Arial" w:hAnsi="Arial" w:cs="Arial"/>
          <w:sz w:val="20"/>
          <w:szCs w:val="20"/>
        </w:rPr>
        <w:t xml:space="preserve">Celková </w:t>
      </w:r>
      <w:r w:rsidR="005F361E" w:rsidRPr="003D64B5">
        <w:rPr>
          <w:rFonts w:ascii="Arial" w:hAnsi="Arial" w:cs="Arial"/>
          <w:sz w:val="20"/>
          <w:szCs w:val="20"/>
        </w:rPr>
        <w:t xml:space="preserve">kupní </w:t>
      </w:r>
      <w:r w:rsidRPr="003D64B5">
        <w:rPr>
          <w:rFonts w:ascii="Arial" w:hAnsi="Arial" w:cs="Arial"/>
          <w:sz w:val="20"/>
          <w:szCs w:val="20"/>
        </w:rPr>
        <w:t xml:space="preserve">cena v sobě zahrnuje všechny náklady </w:t>
      </w:r>
      <w:r w:rsidR="0050601D" w:rsidRPr="003D64B5">
        <w:rPr>
          <w:rFonts w:ascii="Arial" w:hAnsi="Arial" w:cs="Arial"/>
          <w:sz w:val="20"/>
          <w:szCs w:val="20"/>
        </w:rPr>
        <w:t xml:space="preserve">prodávajícího </w:t>
      </w:r>
      <w:r w:rsidRPr="003D64B5">
        <w:rPr>
          <w:rFonts w:ascii="Arial" w:hAnsi="Arial" w:cs="Arial"/>
          <w:sz w:val="20"/>
          <w:szCs w:val="20"/>
        </w:rPr>
        <w:t>spojené s </w:t>
      </w:r>
      <w:r w:rsidR="00256BBC" w:rsidRPr="003D64B5">
        <w:rPr>
          <w:rFonts w:ascii="Arial" w:hAnsi="Arial" w:cs="Arial"/>
          <w:sz w:val="20"/>
          <w:szCs w:val="20"/>
        </w:rPr>
        <w:t>předmětem smlouvy dle čl. II této smlouvy.</w:t>
      </w:r>
    </w:p>
    <w:p w14:paraId="684EC0C2" w14:textId="742A1B81" w:rsidR="00157E5D" w:rsidRPr="003D64B5" w:rsidRDefault="001D58B9" w:rsidP="006E7C51">
      <w:pPr>
        <w:widowControl w:val="0"/>
        <w:numPr>
          <w:ilvl w:val="1"/>
          <w:numId w:val="11"/>
        </w:numPr>
        <w:tabs>
          <w:tab w:val="left" w:pos="426"/>
        </w:tabs>
        <w:suppressAutoHyphens/>
        <w:spacing w:before="120"/>
        <w:jc w:val="both"/>
        <w:rPr>
          <w:rFonts w:ascii="Arial" w:hAnsi="Arial" w:cs="Arial"/>
          <w:sz w:val="20"/>
          <w:szCs w:val="20"/>
        </w:rPr>
      </w:pPr>
      <w:r w:rsidRPr="003D64B5">
        <w:rPr>
          <w:rFonts w:ascii="Arial" w:hAnsi="Arial" w:cs="Arial"/>
          <w:sz w:val="20"/>
          <w:szCs w:val="20"/>
        </w:rPr>
        <w:t xml:space="preserve">Smluvní strany sjednávají </w:t>
      </w:r>
      <w:r w:rsidR="00E944B4" w:rsidRPr="003D64B5">
        <w:rPr>
          <w:rFonts w:ascii="Arial" w:hAnsi="Arial" w:cs="Arial"/>
          <w:sz w:val="20"/>
          <w:szCs w:val="20"/>
        </w:rPr>
        <w:t xml:space="preserve">kupní </w:t>
      </w:r>
      <w:r w:rsidRPr="003D64B5">
        <w:rPr>
          <w:rFonts w:ascii="Arial" w:hAnsi="Arial" w:cs="Arial"/>
          <w:sz w:val="20"/>
          <w:szCs w:val="20"/>
        </w:rPr>
        <w:t>cenu za předmět smlouvy specifikovaný v článku II. této smlouvy v</w:t>
      </w:r>
      <w:r w:rsidR="000606FB" w:rsidRPr="003D64B5">
        <w:rPr>
          <w:rFonts w:ascii="Arial" w:hAnsi="Arial" w:cs="Arial"/>
          <w:sz w:val="20"/>
          <w:szCs w:val="20"/>
        </w:rPr>
        <w:t xml:space="preserve"> celkové</w:t>
      </w:r>
      <w:r w:rsidRPr="003D64B5">
        <w:rPr>
          <w:rFonts w:ascii="Arial" w:hAnsi="Arial" w:cs="Arial"/>
          <w:sz w:val="20"/>
          <w:szCs w:val="20"/>
        </w:rPr>
        <w:t xml:space="preserve"> výši: </w:t>
      </w:r>
    </w:p>
    <w:p w14:paraId="3045AE6A" w14:textId="68E26335" w:rsidR="00157E5D" w:rsidRPr="003D64B5" w:rsidRDefault="00157E5D" w:rsidP="00157E5D">
      <w:pPr>
        <w:widowControl w:val="0"/>
        <w:tabs>
          <w:tab w:val="left" w:pos="426"/>
        </w:tabs>
        <w:suppressAutoHyphens/>
        <w:spacing w:before="120"/>
        <w:jc w:val="both"/>
        <w:rPr>
          <w:rFonts w:ascii="Arial" w:hAnsi="Arial" w:cs="Arial"/>
          <w:b/>
          <w:sz w:val="20"/>
          <w:szCs w:val="20"/>
        </w:rPr>
      </w:pPr>
      <w:r w:rsidRPr="003D64B5">
        <w:rPr>
          <w:rFonts w:ascii="Arial" w:hAnsi="Arial" w:cs="Arial"/>
          <w:b/>
          <w:sz w:val="20"/>
          <w:szCs w:val="20"/>
        </w:rPr>
        <w:tab/>
      </w:r>
      <w:r w:rsidRPr="003D64B5">
        <w:rPr>
          <w:rFonts w:ascii="Arial" w:hAnsi="Arial" w:cs="Arial"/>
          <w:b/>
          <w:sz w:val="20"/>
          <w:szCs w:val="20"/>
        </w:rPr>
        <w:tab/>
      </w:r>
      <w:r w:rsidRPr="003D64B5">
        <w:rPr>
          <w:rFonts w:ascii="Arial" w:hAnsi="Arial" w:cs="Arial"/>
          <w:b/>
          <w:sz w:val="20"/>
          <w:szCs w:val="20"/>
        </w:rPr>
        <w:tab/>
        <w:t>Cena bez DPH</w:t>
      </w:r>
      <w:r w:rsidRPr="003D64B5">
        <w:rPr>
          <w:rFonts w:ascii="Arial" w:hAnsi="Arial" w:cs="Arial"/>
          <w:b/>
          <w:sz w:val="20"/>
          <w:szCs w:val="20"/>
        </w:rPr>
        <w:tab/>
      </w:r>
      <w:r w:rsidRPr="003D64B5">
        <w:rPr>
          <w:rFonts w:ascii="Arial" w:hAnsi="Arial" w:cs="Arial"/>
          <w:b/>
          <w:sz w:val="20"/>
          <w:szCs w:val="20"/>
        </w:rPr>
        <w:tab/>
      </w:r>
      <w:r w:rsidRPr="003D64B5">
        <w:rPr>
          <w:rFonts w:ascii="Arial" w:hAnsi="Arial" w:cs="Arial"/>
          <w:b/>
          <w:sz w:val="20"/>
          <w:szCs w:val="20"/>
        </w:rPr>
        <w:tab/>
      </w:r>
      <w:r w:rsidRPr="003D64B5">
        <w:rPr>
          <w:rFonts w:ascii="Arial" w:hAnsi="Arial" w:cs="Arial"/>
          <w:b/>
          <w:sz w:val="20"/>
          <w:szCs w:val="20"/>
        </w:rPr>
        <w:tab/>
        <w:t>Kč</w:t>
      </w:r>
    </w:p>
    <w:p w14:paraId="7C40ED79" w14:textId="5004D101" w:rsidR="00157E5D" w:rsidRPr="003D64B5" w:rsidRDefault="00864CE7" w:rsidP="00864CE7">
      <w:pPr>
        <w:widowControl w:val="0"/>
        <w:tabs>
          <w:tab w:val="left" w:pos="426"/>
        </w:tabs>
        <w:suppressAutoHyphens/>
        <w:spacing w:before="120"/>
        <w:jc w:val="both"/>
        <w:rPr>
          <w:rFonts w:ascii="Arial" w:hAnsi="Arial" w:cs="Arial"/>
          <w:b/>
          <w:sz w:val="20"/>
          <w:szCs w:val="20"/>
        </w:rPr>
      </w:pPr>
      <w:r w:rsidRPr="003D64B5">
        <w:rPr>
          <w:rFonts w:ascii="Arial" w:hAnsi="Arial" w:cs="Arial"/>
          <w:b/>
          <w:sz w:val="20"/>
          <w:szCs w:val="20"/>
        </w:rPr>
        <w:tab/>
      </w:r>
      <w:r w:rsidRPr="003D64B5">
        <w:rPr>
          <w:rFonts w:ascii="Arial" w:hAnsi="Arial" w:cs="Arial"/>
          <w:b/>
          <w:sz w:val="20"/>
          <w:szCs w:val="20"/>
        </w:rPr>
        <w:tab/>
      </w:r>
      <w:r w:rsidRPr="003D64B5">
        <w:rPr>
          <w:rFonts w:ascii="Arial" w:hAnsi="Arial" w:cs="Arial"/>
          <w:b/>
          <w:sz w:val="20"/>
          <w:szCs w:val="20"/>
        </w:rPr>
        <w:tab/>
      </w:r>
      <w:r w:rsidR="00157E5D" w:rsidRPr="003D64B5">
        <w:rPr>
          <w:rFonts w:ascii="Arial" w:hAnsi="Arial" w:cs="Arial"/>
          <w:b/>
          <w:sz w:val="20"/>
          <w:szCs w:val="20"/>
        </w:rPr>
        <w:t>DPH</w:t>
      </w:r>
      <w:r w:rsidR="00157E5D" w:rsidRPr="003D64B5">
        <w:rPr>
          <w:rFonts w:ascii="Arial" w:hAnsi="Arial" w:cs="Arial"/>
          <w:b/>
          <w:sz w:val="20"/>
          <w:szCs w:val="20"/>
        </w:rPr>
        <w:tab/>
      </w:r>
      <w:r w:rsidR="00157E5D" w:rsidRPr="003D64B5">
        <w:rPr>
          <w:rFonts w:ascii="Arial" w:hAnsi="Arial" w:cs="Arial"/>
          <w:b/>
          <w:sz w:val="20"/>
          <w:szCs w:val="20"/>
        </w:rPr>
        <w:tab/>
      </w:r>
      <w:r w:rsidR="00157E5D" w:rsidRPr="003D64B5">
        <w:rPr>
          <w:rFonts w:ascii="Arial" w:hAnsi="Arial" w:cs="Arial"/>
          <w:b/>
          <w:sz w:val="20"/>
          <w:szCs w:val="20"/>
        </w:rPr>
        <w:tab/>
      </w:r>
      <w:r w:rsidR="00157E5D" w:rsidRPr="003D64B5">
        <w:rPr>
          <w:rFonts w:ascii="Arial" w:hAnsi="Arial" w:cs="Arial"/>
          <w:b/>
          <w:sz w:val="20"/>
          <w:szCs w:val="20"/>
        </w:rPr>
        <w:tab/>
      </w:r>
      <w:r w:rsidR="00157E5D" w:rsidRPr="003D64B5">
        <w:rPr>
          <w:rFonts w:ascii="Arial" w:hAnsi="Arial" w:cs="Arial"/>
          <w:b/>
          <w:sz w:val="20"/>
          <w:szCs w:val="20"/>
        </w:rPr>
        <w:tab/>
        <w:t>Kč</w:t>
      </w:r>
    </w:p>
    <w:p w14:paraId="61E33A69" w14:textId="63D2EAA7" w:rsidR="00157E5D" w:rsidRPr="003D64B5" w:rsidRDefault="00864CE7" w:rsidP="00864CE7">
      <w:pPr>
        <w:widowControl w:val="0"/>
        <w:tabs>
          <w:tab w:val="left" w:pos="426"/>
        </w:tabs>
        <w:suppressAutoHyphens/>
        <w:spacing w:before="120"/>
        <w:jc w:val="both"/>
        <w:rPr>
          <w:rFonts w:ascii="Arial" w:hAnsi="Arial" w:cs="Arial"/>
          <w:b/>
          <w:sz w:val="20"/>
          <w:szCs w:val="20"/>
        </w:rPr>
      </w:pPr>
      <w:r w:rsidRPr="003D64B5">
        <w:rPr>
          <w:rFonts w:ascii="Arial" w:hAnsi="Arial" w:cs="Arial"/>
          <w:b/>
          <w:sz w:val="20"/>
          <w:szCs w:val="20"/>
        </w:rPr>
        <w:tab/>
      </w:r>
      <w:r w:rsidRPr="003D64B5">
        <w:rPr>
          <w:rFonts w:ascii="Arial" w:hAnsi="Arial" w:cs="Arial"/>
          <w:b/>
          <w:sz w:val="20"/>
          <w:szCs w:val="20"/>
        </w:rPr>
        <w:tab/>
      </w:r>
      <w:r w:rsidRPr="003D64B5">
        <w:rPr>
          <w:rFonts w:ascii="Arial" w:hAnsi="Arial" w:cs="Arial"/>
          <w:b/>
          <w:sz w:val="20"/>
          <w:szCs w:val="20"/>
        </w:rPr>
        <w:tab/>
      </w:r>
      <w:r w:rsidR="00157E5D" w:rsidRPr="003D64B5">
        <w:rPr>
          <w:rFonts w:ascii="Arial" w:hAnsi="Arial" w:cs="Arial"/>
          <w:b/>
          <w:sz w:val="20"/>
          <w:szCs w:val="20"/>
        </w:rPr>
        <w:t>Cena celkem včetně DPH</w:t>
      </w:r>
      <w:r w:rsidR="00157E5D" w:rsidRPr="003D64B5">
        <w:rPr>
          <w:rFonts w:ascii="Arial" w:hAnsi="Arial" w:cs="Arial"/>
          <w:b/>
          <w:sz w:val="20"/>
          <w:szCs w:val="20"/>
        </w:rPr>
        <w:tab/>
      </w:r>
      <w:r w:rsidR="00157E5D" w:rsidRPr="003D64B5">
        <w:rPr>
          <w:rFonts w:ascii="Arial" w:hAnsi="Arial" w:cs="Arial"/>
          <w:b/>
          <w:sz w:val="20"/>
          <w:szCs w:val="20"/>
        </w:rPr>
        <w:tab/>
        <w:t>Kč</w:t>
      </w:r>
    </w:p>
    <w:p w14:paraId="2FEF15BB" w14:textId="12DD8F3E" w:rsidR="00353220" w:rsidRPr="003D64B5" w:rsidRDefault="00353220" w:rsidP="00BB5D18">
      <w:pPr>
        <w:widowControl w:val="0"/>
        <w:tabs>
          <w:tab w:val="left" w:pos="426"/>
        </w:tabs>
        <w:suppressAutoHyphens/>
        <w:spacing w:before="120"/>
        <w:ind w:left="426"/>
        <w:jc w:val="both"/>
        <w:rPr>
          <w:rFonts w:ascii="Arial" w:hAnsi="Arial" w:cs="Arial"/>
          <w:sz w:val="20"/>
          <w:szCs w:val="20"/>
        </w:rPr>
      </w:pPr>
      <w:r w:rsidRPr="003D64B5">
        <w:rPr>
          <w:rFonts w:ascii="Arial" w:hAnsi="Arial" w:cs="Arial"/>
          <w:sz w:val="20"/>
          <w:szCs w:val="20"/>
        </w:rPr>
        <w:t>Prodávající je</w:t>
      </w:r>
      <w:r w:rsidR="009108CF" w:rsidRPr="003D64B5">
        <w:rPr>
          <w:rFonts w:ascii="Arial" w:hAnsi="Arial" w:cs="Arial"/>
          <w:sz w:val="20"/>
          <w:szCs w:val="20"/>
        </w:rPr>
        <w:t xml:space="preserve"> </w:t>
      </w:r>
      <w:r w:rsidRPr="003D64B5">
        <w:rPr>
          <w:rFonts w:ascii="Arial" w:hAnsi="Arial" w:cs="Arial"/>
          <w:sz w:val="20"/>
          <w:szCs w:val="20"/>
        </w:rPr>
        <w:t>plátcem DPH.</w:t>
      </w:r>
    </w:p>
    <w:p w14:paraId="15C50208" w14:textId="77777777" w:rsidR="00157E5D" w:rsidRPr="003D64B5" w:rsidRDefault="003F75C4" w:rsidP="006E7C51">
      <w:pPr>
        <w:widowControl w:val="0"/>
        <w:numPr>
          <w:ilvl w:val="1"/>
          <w:numId w:val="11"/>
        </w:numPr>
        <w:tabs>
          <w:tab w:val="left" w:pos="426"/>
        </w:tabs>
        <w:suppressAutoHyphens/>
        <w:spacing w:before="120"/>
        <w:jc w:val="both"/>
        <w:rPr>
          <w:rFonts w:ascii="Arial" w:hAnsi="Arial" w:cs="Arial"/>
          <w:sz w:val="20"/>
          <w:szCs w:val="20"/>
        </w:rPr>
      </w:pPr>
      <w:r w:rsidRPr="003D64B5">
        <w:rPr>
          <w:rFonts w:ascii="Arial" w:hAnsi="Arial" w:cs="Arial"/>
          <w:sz w:val="20"/>
          <w:szCs w:val="20"/>
        </w:rPr>
        <w:t xml:space="preserve">Cena jednotlivých položek vyplývá </w:t>
      </w:r>
      <w:r w:rsidR="00F94B72" w:rsidRPr="003D64B5">
        <w:rPr>
          <w:rFonts w:ascii="Arial" w:hAnsi="Arial" w:cs="Arial"/>
          <w:sz w:val="20"/>
          <w:szCs w:val="20"/>
        </w:rPr>
        <w:t xml:space="preserve">z přílohy č. 1 </w:t>
      </w:r>
      <w:r w:rsidRPr="003D64B5">
        <w:rPr>
          <w:rFonts w:ascii="Arial" w:hAnsi="Arial" w:cs="Arial"/>
          <w:sz w:val="20"/>
          <w:szCs w:val="20"/>
        </w:rPr>
        <w:t xml:space="preserve">této smlouvy. </w:t>
      </w:r>
    </w:p>
    <w:p w14:paraId="41EBB344" w14:textId="77777777" w:rsidR="00157E5D" w:rsidRPr="003D64B5" w:rsidRDefault="001D58B9" w:rsidP="006E7C51">
      <w:pPr>
        <w:widowControl w:val="0"/>
        <w:numPr>
          <w:ilvl w:val="1"/>
          <w:numId w:val="11"/>
        </w:numPr>
        <w:tabs>
          <w:tab w:val="left" w:pos="426"/>
        </w:tabs>
        <w:suppressAutoHyphens/>
        <w:spacing w:before="120"/>
        <w:jc w:val="both"/>
        <w:rPr>
          <w:rFonts w:ascii="Arial" w:hAnsi="Arial" w:cs="Arial"/>
          <w:sz w:val="20"/>
          <w:szCs w:val="20"/>
        </w:rPr>
      </w:pPr>
      <w:r w:rsidRPr="003D64B5">
        <w:rPr>
          <w:rFonts w:ascii="Arial" w:hAnsi="Arial" w:cs="Arial"/>
          <w:sz w:val="20"/>
          <w:szCs w:val="20"/>
        </w:rPr>
        <w:t>Daň z přidané hodnoty bude účtovaná v sazbě platné v době uskutečnění zdanitelného plnění.</w:t>
      </w:r>
    </w:p>
    <w:p w14:paraId="0A4900B0" w14:textId="77777777" w:rsidR="00E175BC" w:rsidRDefault="001D58B9" w:rsidP="006E7C51">
      <w:pPr>
        <w:widowControl w:val="0"/>
        <w:numPr>
          <w:ilvl w:val="1"/>
          <w:numId w:val="11"/>
        </w:numPr>
        <w:tabs>
          <w:tab w:val="left" w:pos="426"/>
        </w:tabs>
        <w:suppressAutoHyphens/>
        <w:spacing w:before="120"/>
        <w:jc w:val="both"/>
        <w:rPr>
          <w:rFonts w:ascii="Arial" w:hAnsi="Arial" w:cs="Arial"/>
          <w:sz w:val="20"/>
          <w:szCs w:val="20"/>
        </w:rPr>
      </w:pPr>
      <w:r w:rsidRPr="003D64B5">
        <w:rPr>
          <w:rFonts w:ascii="Arial" w:hAnsi="Arial" w:cs="Arial"/>
          <w:sz w:val="20"/>
          <w:szCs w:val="20"/>
        </w:rPr>
        <w:t xml:space="preserve">Prodávající prohlašuje, že se předem seznámil se všemi okolnostmi a podmínkami, které by mohly mít jakýkoliv vliv na stanovení kupní ceny. </w:t>
      </w:r>
      <w:r w:rsidR="005922B3" w:rsidRPr="003D64B5">
        <w:rPr>
          <w:rFonts w:ascii="Arial" w:eastAsia="Arial Unicode MS" w:hAnsi="Arial" w:cs="Arial"/>
          <w:sz w:val="20"/>
          <w:szCs w:val="20"/>
        </w:rPr>
        <w:t>Cena dle článku IV. odst. 2</w:t>
      </w:r>
      <w:r w:rsidRPr="003D64B5">
        <w:rPr>
          <w:rFonts w:ascii="Arial" w:eastAsia="Arial Unicode MS" w:hAnsi="Arial" w:cs="Arial"/>
          <w:sz w:val="20"/>
          <w:szCs w:val="20"/>
        </w:rPr>
        <w:t xml:space="preserve">. této smlouvy </w:t>
      </w:r>
      <w:r w:rsidRPr="003D64B5">
        <w:rPr>
          <w:rFonts w:ascii="Arial" w:hAnsi="Arial" w:cs="Arial"/>
          <w:sz w:val="20"/>
          <w:szCs w:val="20"/>
        </w:rPr>
        <w:t>je cena nejvýše přípustná, obsahující veškeré náklady</w:t>
      </w:r>
      <w:r w:rsidR="008E602C" w:rsidRPr="003D64B5">
        <w:rPr>
          <w:rFonts w:ascii="Arial" w:hAnsi="Arial" w:cs="Arial"/>
          <w:sz w:val="20"/>
          <w:szCs w:val="20"/>
        </w:rPr>
        <w:t xml:space="preserve"> (</w:t>
      </w:r>
      <w:r w:rsidR="001254F5" w:rsidRPr="003D64B5">
        <w:rPr>
          <w:rFonts w:ascii="Arial" w:hAnsi="Arial" w:cs="Arial"/>
          <w:sz w:val="20"/>
          <w:szCs w:val="20"/>
        </w:rPr>
        <w:t>sestavení</w:t>
      </w:r>
      <w:r w:rsidR="008E602C" w:rsidRPr="003D64B5">
        <w:rPr>
          <w:rFonts w:ascii="Arial" w:hAnsi="Arial" w:cs="Arial"/>
          <w:sz w:val="20"/>
          <w:szCs w:val="20"/>
        </w:rPr>
        <w:t>, dopravu)</w:t>
      </w:r>
      <w:r w:rsidRPr="003D64B5">
        <w:rPr>
          <w:rFonts w:ascii="Arial" w:hAnsi="Arial" w:cs="Arial"/>
          <w:sz w:val="20"/>
          <w:szCs w:val="20"/>
        </w:rPr>
        <w:t xml:space="preserve"> a zisk prodávajícího nezbytné k řádnému a včasnému dodání předmětu smlouvy. </w:t>
      </w:r>
    </w:p>
    <w:p w14:paraId="48021E6B" w14:textId="77777777" w:rsidR="00A15461" w:rsidRPr="003D64B5" w:rsidRDefault="00A15461" w:rsidP="00A15461">
      <w:pPr>
        <w:widowControl w:val="0"/>
        <w:tabs>
          <w:tab w:val="left" w:pos="426"/>
        </w:tabs>
        <w:suppressAutoHyphens/>
        <w:spacing w:before="120"/>
        <w:ind w:left="360"/>
        <w:jc w:val="both"/>
        <w:rPr>
          <w:rFonts w:ascii="Arial" w:hAnsi="Arial" w:cs="Arial"/>
          <w:sz w:val="20"/>
          <w:szCs w:val="20"/>
        </w:rPr>
      </w:pPr>
    </w:p>
    <w:p w14:paraId="178D4428" w14:textId="77777777" w:rsidR="00157E5D" w:rsidRPr="003D64B5" w:rsidRDefault="00157E5D" w:rsidP="00F77F0E">
      <w:pPr>
        <w:pStyle w:val="Kurzvatext"/>
        <w:spacing w:after="0"/>
        <w:jc w:val="center"/>
        <w:rPr>
          <w:b/>
          <w:i w:val="0"/>
          <w:noProof w:val="0"/>
          <w:sz w:val="20"/>
          <w:szCs w:val="20"/>
        </w:rPr>
      </w:pPr>
    </w:p>
    <w:p w14:paraId="3F30CC11" w14:textId="105BCACE" w:rsidR="001D58B9" w:rsidRDefault="001D58B9" w:rsidP="000B1FB5">
      <w:pPr>
        <w:pStyle w:val="Kurzvatext"/>
        <w:spacing w:after="0"/>
        <w:jc w:val="center"/>
        <w:rPr>
          <w:b/>
          <w:i w:val="0"/>
          <w:caps/>
          <w:sz w:val="20"/>
          <w:szCs w:val="20"/>
        </w:rPr>
      </w:pPr>
      <w:r w:rsidRPr="003D64B5">
        <w:rPr>
          <w:b/>
          <w:i w:val="0"/>
          <w:noProof w:val="0"/>
          <w:sz w:val="20"/>
          <w:szCs w:val="20"/>
        </w:rPr>
        <w:t>V.</w:t>
      </w:r>
      <w:r w:rsidR="000B1FB5" w:rsidRPr="003D64B5">
        <w:rPr>
          <w:b/>
          <w:i w:val="0"/>
          <w:noProof w:val="0"/>
          <w:sz w:val="20"/>
          <w:szCs w:val="20"/>
        </w:rPr>
        <w:t xml:space="preserve"> </w:t>
      </w:r>
      <w:r w:rsidRPr="003D64B5">
        <w:rPr>
          <w:b/>
          <w:i w:val="0"/>
          <w:caps/>
          <w:sz w:val="20"/>
          <w:szCs w:val="20"/>
        </w:rPr>
        <w:t>Platební podmínky</w:t>
      </w:r>
    </w:p>
    <w:p w14:paraId="2D80F9F6" w14:textId="77777777" w:rsidR="00A15461" w:rsidRPr="003D64B5" w:rsidRDefault="00A15461" w:rsidP="000B1FB5">
      <w:pPr>
        <w:pStyle w:val="Kurzvatext"/>
        <w:spacing w:after="0"/>
        <w:jc w:val="center"/>
        <w:rPr>
          <w:caps/>
          <w:sz w:val="20"/>
          <w:szCs w:val="20"/>
        </w:rPr>
      </w:pPr>
    </w:p>
    <w:p w14:paraId="3CFECFD6" w14:textId="0F51AF17" w:rsidR="003A19EE" w:rsidRPr="003D64B5" w:rsidRDefault="001D58B9" w:rsidP="003A19EE">
      <w:pPr>
        <w:pStyle w:val="mojeodstavce"/>
        <w:numPr>
          <w:ilvl w:val="0"/>
          <w:numId w:val="6"/>
        </w:numPr>
        <w:spacing w:before="0" w:after="120"/>
        <w:rPr>
          <w:rFonts w:cs="Arial"/>
          <w:b/>
          <w:bCs/>
          <w:sz w:val="20"/>
        </w:rPr>
      </w:pPr>
      <w:r w:rsidRPr="003D64B5">
        <w:rPr>
          <w:rFonts w:cs="Arial"/>
          <w:sz w:val="20"/>
        </w:rPr>
        <w:t>Kupní cena bude uhrazena po řádném předání a převzetí celého</w:t>
      </w:r>
      <w:r w:rsidRPr="003D64B5">
        <w:rPr>
          <w:rFonts w:cs="Arial"/>
          <w:color w:val="0000FF"/>
          <w:sz w:val="20"/>
        </w:rPr>
        <w:t xml:space="preserve"> </w:t>
      </w:r>
      <w:r w:rsidRPr="003D64B5">
        <w:rPr>
          <w:rFonts w:cs="Arial"/>
          <w:sz w:val="20"/>
        </w:rPr>
        <w:t>předmětu smlouvy</w:t>
      </w:r>
      <w:r w:rsidR="00353220" w:rsidRPr="003D64B5">
        <w:rPr>
          <w:rFonts w:cs="Arial"/>
          <w:sz w:val="20"/>
        </w:rPr>
        <w:t xml:space="preserve"> na základě </w:t>
      </w:r>
      <w:r w:rsidR="00ED56DF" w:rsidRPr="003D64B5">
        <w:rPr>
          <w:rFonts w:cs="Arial"/>
          <w:sz w:val="20"/>
        </w:rPr>
        <w:t xml:space="preserve">prodávajícím </w:t>
      </w:r>
      <w:r w:rsidR="00353220" w:rsidRPr="003D64B5">
        <w:rPr>
          <w:rFonts w:cs="Arial"/>
          <w:sz w:val="20"/>
        </w:rPr>
        <w:t>vystaveného daňového dokladu (faktury).</w:t>
      </w:r>
    </w:p>
    <w:p w14:paraId="7466B91E" w14:textId="77777777" w:rsidR="00864A9E" w:rsidRDefault="003A19EE" w:rsidP="00864A9E">
      <w:pPr>
        <w:pStyle w:val="mojeodstavce"/>
        <w:rPr>
          <w:rFonts w:cs="Arial"/>
          <w:sz w:val="20"/>
        </w:rPr>
      </w:pPr>
      <w:r w:rsidRPr="003D64B5">
        <w:rPr>
          <w:rFonts w:cs="Arial"/>
          <w:sz w:val="20"/>
        </w:rPr>
        <w:t>Daňový doklad (faktura) musí obsahovat náležitosti stanovené platnými právními předpisy.</w:t>
      </w:r>
    </w:p>
    <w:p w14:paraId="012904FD" w14:textId="23D8A6D7" w:rsidR="00864A9E" w:rsidRPr="00864A9E" w:rsidRDefault="00864A9E" w:rsidP="00864A9E">
      <w:pPr>
        <w:pStyle w:val="mojeodstavce"/>
        <w:rPr>
          <w:rFonts w:cs="Arial"/>
          <w:sz w:val="20"/>
        </w:rPr>
      </w:pPr>
      <w:r w:rsidRPr="00864A9E">
        <w:rPr>
          <w:rFonts w:cs="Arial"/>
          <w:bCs/>
          <w:sz w:val="20"/>
        </w:rPr>
        <w:t xml:space="preserve">Prodávající je povinen daňový doklad (fakturu) označovat dle pravidel </w:t>
      </w:r>
      <w:proofErr w:type="spellStart"/>
      <w:r w:rsidRPr="00864A9E">
        <w:rPr>
          <w:rFonts w:cs="Arial"/>
          <w:bCs/>
          <w:sz w:val="20"/>
        </w:rPr>
        <w:t>IROP</w:t>
      </w:r>
      <w:proofErr w:type="spellEnd"/>
      <w:r w:rsidRPr="00864A9E">
        <w:rPr>
          <w:rFonts w:cs="Arial"/>
          <w:bCs/>
          <w:sz w:val="20"/>
        </w:rPr>
        <w:t xml:space="preserve"> názvem a registračním číslem projektu: „</w:t>
      </w:r>
      <w:r w:rsidRPr="00864A9E">
        <w:rPr>
          <w:rFonts w:cs="Arial"/>
          <w:sz w:val="20"/>
        </w:rPr>
        <w:t>ZŠ Vyhlídka Valašské Meziříčí-Rozvoj klíčových kompetencí v oblasti počítačových a jazykových technologií</w:t>
      </w:r>
      <w:r w:rsidRPr="00864A9E">
        <w:rPr>
          <w:rFonts w:cs="Arial"/>
          <w:bCs/>
          <w:sz w:val="20"/>
        </w:rPr>
        <w:t xml:space="preserve">“, </w:t>
      </w:r>
      <w:proofErr w:type="spellStart"/>
      <w:r w:rsidRPr="00864A9E">
        <w:rPr>
          <w:rFonts w:cs="Arial"/>
          <w:bCs/>
          <w:sz w:val="20"/>
        </w:rPr>
        <w:t>reg</w:t>
      </w:r>
      <w:proofErr w:type="spellEnd"/>
      <w:r w:rsidRPr="00864A9E">
        <w:rPr>
          <w:rFonts w:cs="Arial"/>
          <w:bCs/>
          <w:sz w:val="20"/>
        </w:rPr>
        <w:t xml:space="preserve">. </w:t>
      </w:r>
      <w:proofErr w:type="gramStart"/>
      <w:r w:rsidRPr="00864A9E">
        <w:rPr>
          <w:rFonts w:cs="Arial"/>
          <w:bCs/>
          <w:sz w:val="20"/>
        </w:rPr>
        <w:t>číslo</w:t>
      </w:r>
      <w:proofErr w:type="gramEnd"/>
      <w:r w:rsidRPr="00864A9E">
        <w:rPr>
          <w:rFonts w:cs="Arial"/>
          <w:bCs/>
          <w:sz w:val="20"/>
        </w:rPr>
        <w:t xml:space="preserve">: </w:t>
      </w:r>
      <w:proofErr w:type="spellStart"/>
      <w:r w:rsidRPr="00864A9E">
        <w:rPr>
          <w:rFonts w:cs="Arial"/>
          <w:color w:val="000000"/>
          <w:sz w:val="20"/>
          <w:shd w:val="clear" w:color="auto" w:fill="FFFFFF"/>
        </w:rPr>
        <w:t>CZ.06.4.59</w:t>
      </w:r>
      <w:proofErr w:type="spellEnd"/>
      <w:r w:rsidRPr="00864A9E">
        <w:rPr>
          <w:rFonts w:cs="Arial"/>
          <w:color w:val="000000"/>
          <w:sz w:val="20"/>
          <w:shd w:val="clear" w:color="auto" w:fill="FFFFFF"/>
        </w:rPr>
        <w:t>/0.0/0.0/16_075/</w:t>
      </w:r>
      <w:proofErr w:type="spellStart"/>
      <w:r w:rsidRPr="00864A9E">
        <w:rPr>
          <w:rFonts w:cs="Arial"/>
          <w:color w:val="000000"/>
          <w:sz w:val="20"/>
          <w:shd w:val="clear" w:color="auto" w:fill="FFFFFF"/>
        </w:rPr>
        <w:t>0017161</w:t>
      </w:r>
      <w:r w:rsidRPr="00864A9E">
        <w:rPr>
          <w:rFonts w:cs="Arial"/>
          <w:bCs/>
          <w:sz w:val="20"/>
        </w:rPr>
        <w:t>a</w:t>
      </w:r>
      <w:proofErr w:type="spellEnd"/>
      <w:r w:rsidRPr="00864A9E">
        <w:rPr>
          <w:rFonts w:cs="Arial"/>
          <w:bCs/>
          <w:sz w:val="20"/>
        </w:rPr>
        <w:t xml:space="preserve"> informací, že akce je financována Evropskou unií z </w:t>
      </w:r>
      <w:proofErr w:type="spellStart"/>
      <w:r w:rsidRPr="00864A9E">
        <w:rPr>
          <w:rFonts w:cs="Arial"/>
          <w:bCs/>
          <w:sz w:val="20"/>
        </w:rPr>
        <w:t>ERDF</w:t>
      </w:r>
      <w:proofErr w:type="spellEnd"/>
      <w:r w:rsidRPr="00864A9E">
        <w:rPr>
          <w:rFonts w:cs="Arial"/>
          <w:bCs/>
          <w:sz w:val="20"/>
        </w:rPr>
        <w:t xml:space="preserve"> prostřednictvím Integrovaného regionálního operačního programu a odkazem na oficiální internetové stránky ESF: </w:t>
      </w:r>
      <w:r w:rsidRPr="00864A9E">
        <w:rPr>
          <w:rFonts w:cs="Arial"/>
          <w:sz w:val="20"/>
        </w:rPr>
        <w:t>https://</w:t>
      </w:r>
      <w:proofErr w:type="spellStart"/>
      <w:r w:rsidRPr="00864A9E">
        <w:rPr>
          <w:rFonts w:cs="Arial"/>
          <w:sz w:val="20"/>
        </w:rPr>
        <w:t>irop.mmr.cz</w:t>
      </w:r>
      <w:proofErr w:type="spellEnd"/>
      <w:r w:rsidRPr="00864A9E">
        <w:rPr>
          <w:rFonts w:cs="Arial"/>
          <w:sz w:val="20"/>
        </w:rPr>
        <w:t>/</w:t>
      </w:r>
      <w:proofErr w:type="spellStart"/>
      <w:r w:rsidRPr="00864A9E">
        <w:rPr>
          <w:rFonts w:cs="Arial"/>
          <w:sz w:val="20"/>
        </w:rPr>
        <w:t>cs</w:t>
      </w:r>
      <w:proofErr w:type="spellEnd"/>
      <w:r w:rsidRPr="00864A9E">
        <w:rPr>
          <w:rFonts w:cs="Arial"/>
          <w:sz w:val="20"/>
        </w:rPr>
        <w:t>/</w:t>
      </w:r>
      <w:proofErr w:type="spellStart"/>
      <w:r w:rsidRPr="00864A9E">
        <w:rPr>
          <w:rFonts w:cs="Arial"/>
          <w:sz w:val="20"/>
        </w:rPr>
        <w:t>vyzvy</w:t>
      </w:r>
      <w:proofErr w:type="spellEnd"/>
      <w:r w:rsidRPr="00864A9E">
        <w:rPr>
          <w:rFonts w:cs="Arial"/>
          <w:sz w:val="20"/>
        </w:rPr>
        <w:t>.</w:t>
      </w:r>
    </w:p>
    <w:p w14:paraId="43A93377" w14:textId="5B98BE24" w:rsidR="001D58B9" w:rsidRPr="003D64B5" w:rsidRDefault="00573DAC" w:rsidP="00864A9E">
      <w:pPr>
        <w:pStyle w:val="mojeodstavce"/>
        <w:rPr>
          <w:rFonts w:cs="Arial"/>
          <w:b/>
          <w:bCs/>
          <w:sz w:val="20"/>
        </w:rPr>
      </w:pPr>
      <w:r w:rsidRPr="003D64B5">
        <w:rPr>
          <w:rFonts w:cs="Arial"/>
          <w:sz w:val="20"/>
        </w:rPr>
        <w:t xml:space="preserve">Daňový </w:t>
      </w:r>
      <w:r w:rsidR="00BB5D18" w:rsidRPr="003D64B5">
        <w:rPr>
          <w:rFonts w:cs="Arial"/>
          <w:sz w:val="20"/>
        </w:rPr>
        <w:t>doklad (f</w:t>
      </w:r>
      <w:r w:rsidR="001D58B9" w:rsidRPr="003D64B5">
        <w:rPr>
          <w:rFonts w:cs="Arial"/>
          <w:sz w:val="20"/>
        </w:rPr>
        <w:t>aktura</w:t>
      </w:r>
      <w:r w:rsidR="00BB5D18" w:rsidRPr="003D64B5">
        <w:rPr>
          <w:rFonts w:cs="Arial"/>
          <w:sz w:val="20"/>
        </w:rPr>
        <w:t>)</w:t>
      </w:r>
      <w:r w:rsidR="001D58B9" w:rsidRPr="003D64B5">
        <w:rPr>
          <w:rFonts w:cs="Arial"/>
          <w:sz w:val="20"/>
        </w:rPr>
        <w:t xml:space="preserve"> je </w:t>
      </w:r>
      <w:r w:rsidR="00E944B4" w:rsidRPr="003D64B5">
        <w:rPr>
          <w:rFonts w:cs="Arial"/>
          <w:sz w:val="20"/>
        </w:rPr>
        <w:t xml:space="preserve">splatný </w:t>
      </w:r>
      <w:r w:rsidR="001D58B9" w:rsidRPr="003D64B5">
        <w:rPr>
          <w:rFonts w:cs="Arial"/>
          <w:sz w:val="20"/>
        </w:rPr>
        <w:t xml:space="preserve">do 21 dní ode dne následujícího po doručení </w:t>
      </w:r>
      <w:r w:rsidR="00BB5D18" w:rsidRPr="003D64B5">
        <w:rPr>
          <w:rFonts w:cs="Arial"/>
          <w:sz w:val="20"/>
        </w:rPr>
        <w:t>daňového dokladu (</w:t>
      </w:r>
      <w:r w:rsidR="001D58B9" w:rsidRPr="003D64B5">
        <w:rPr>
          <w:rFonts w:cs="Arial"/>
          <w:sz w:val="20"/>
        </w:rPr>
        <w:t>faktury</w:t>
      </w:r>
      <w:r w:rsidR="00BB5D18" w:rsidRPr="003D64B5">
        <w:rPr>
          <w:rFonts w:cs="Arial"/>
          <w:sz w:val="20"/>
        </w:rPr>
        <w:t>)</w:t>
      </w:r>
      <w:r w:rsidR="001D58B9" w:rsidRPr="003D64B5">
        <w:rPr>
          <w:rFonts w:cs="Arial"/>
          <w:sz w:val="20"/>
        </w:rPr>
        <w:t xml:space="preserve">. </w:t>
      </w:r>
    </w:p>
    <w:p w14:paraId="4D28450E" w14:textId="405F4859" w:rsidR="001D58B9" w:rsidRPr="003D64B5" w:rsidRDefault="001D58B9" w:rsidP="00864A9E">
      <w:pPr>
        <w:pStyle w:val="mojeodstavce"/>
        <w:rPr>
          <w:rFonts w:cs="Arial"/>
          <w:sz w:val="20"/>
        </w:rPr>
      </w:pPr>
      <w:r w:rsidRPr="003D64B5">
        <w:rPr>
          <w:rFonts w:cs="Arial"/>
          <w:sz w:val="20"/>
        </w:rPr>
        <w:t xml:space="preserve">Kupující je oprávněn před uplynutím lhůty splatnosti vrátit bez zaplacení </w:t>
      </w:r>
      <w:r w:rsidR="003A19EE" w:rsidRPr="003D64B5">
        <w:rPr>
          <w:rFonts w:cs="Arial"/>
          <w:sz w:val="20"/>
        </w:rPr>
        <w:t>daňový doklad (fakturu)</w:t>
      </w:r>
      <w:r w:rsidR="00573DAC" w:rsidRPr="003D64B5">
        <w:rPr>
          <w:rFonts w:cs="Arial"/>
          <w:sz w:val="20"/>
        </w:rPr>
        <w:t xml:space="preserve">, </w:t>
      </w:r>
      <w:r w:rsidRPr="003D64B5">
        <w:rPr>
          <w:rFonts w:cs="Arial"/>
          <w:sz w:val="20"/>
        </w:rPr>
        <w:t>kter</w:t>
      </w:r>
      <w:r w:rsidR="003A19EE" w:rsidRPr="003D64B5">
        <w:rPr>
          <w:rFonts w:cs="Arial"/>
          <w:sz w:val="20"/>
        </w:rPr>
        <w:t>ý</w:t>
      </w:r>
      <w:r w:rsidRPr="003D64B5">
        <w:rPr>
          <w:rFonts w:cs="Arial"/>
          <w:sz w:val="20"/>
        </w:rPr>
        <w:t xml:space="preserve"> neobsahuje některou náležitost stanovenou zákonem o dani z přidané hodnoty, </w:t>
      </w:r>
      <w:r w:rsidR="00573DAC" w:rsidRPr="003D64B5">
        <w:rPr>
          <w:rFonts w:cs="Arial"/>
          <w:sz w:val="20"/>
        </w:rPr>
        <w:t xml:space="preserve">touto smlouvou </w:t>
      </w:r>
      <w:r w:rsidRPr="003D64B5">
        <w:rPr>
          <w:rFonts w:cs="Arial"/>
          <w:sz w:val="20"/>
        </w:rPr>
        <w:t xml:space="preserve">nebo má jiné vady v obsahu. </w:t>
      </w:r>
      <w:r w:rsidR="00AC7156" w:rsidRPr="003D64B5">
        <w:rPr>
          <w:rFonts w:cs="Arial"/>
          <w:sz w:val="20"/>
        </w:rPr>
        <w:t xml:space="preserve">Součástí daňového dokladu (faktury) musí být také předávací protokol o předání předmětu </w:t>
      </w:r>
      <w:r w:rsidR="003A19EE" w:rsidRPr="003D64B5">
        <w:rPr>
          <w:rFonts w:cs="Arial"/>
          <w:sz w:val="20"/>
        </w:rPr>
        <w:t xml:space="preserve">dle čl. III odst. </w:t>
      </w:r>
      <w:r w:rsidR="00D965CB" w:rsidRPr="003D64B5">
        <w:rPr>
          <w:rFonts w:cs="Arial"/>
          <w:sz w:val="20"/>
        </w:rPr>
        <w:t>2</w:t>
      </w:r>
      <w:r w:rsidR="003A19EE" w:rsidRPr="003D64B5">
        <w:rPr>
          <w:rFonts w:cs="Arial"/>
          <w:sz w:val="20"/>
        </w:rPr>
        <w:t xml:space="preserve"> této </w:t>
      </w:r>
      <w:r w:rsidR="00AC7156" w:rsidRPr="003D64B5">
        <w:rPr>
          <w:rFonts w:cs="Arial"/>
          <w:sz w:val="20"/>
        </w:rPr>
        <w:t>smlouvy podepsaný oběma smluvními stranami – bez tohoto dokumentu je daňový doklad (faktura) neúplný.</w:t>
      </w:r>
      <w:r w:rsidR="008410AA" w:rsidRPr="003D64B5">
        <w:rPr>
          <w:rFonts w:cs="Arial"/>
          <w:sz w:val="20"/>
        </w:rPr>
        <w:t xml:space="preserve"> </w:t>
      </w:r>
      <w:r w:rsidRPr="003D64B5">
        <w:rPr>
          <w:rFonts w:cs="Arial"/>
          <w:sz w:val="20"/>
        </w:rPr>
        <w:t>Ve vrácené</w:t>
      </w:r>
      <w:r w:rsidR="00EF3614" w:rsidRPr="003D64B5">
        <w:rPr>
          <w:rFonts w:cs="Arial"/>
          <w:sz w:val="20"/>
        </w:rPr>
        <w:t>m daňovém dokladu</w:t>
      </w:r>
      <w:r w:rsidRPr="003D64B5">
        <w:rPr>
          <w:rFonts w:cs="Arial"/>
          <w:sz w:val="20"/>
        </w:rPr>
        <w:t xml:space="preserve"> </w:t>
      </w:r>
      <w:r w:rsidR="00EF3614" w:rsidRPr="003D64B5">
        <w:rPr>
          <w:rFonts w:cs="Arial"/>
          <w:sz w:val="20"/>
        </w:rPr>
        <w:t>(</w:t>
      </w:r>
      <w:r w:rsidRPr="003D64B5">
        <w:rPr>
          <w:rFonts w:cs="Arial"/>
          <w:sz w:val="20"/>
        </w:rPr>
        <w:t>faktuře</w:t>
      </w:r>
      <w:r w:rsidR="00EF3614" w:rsidRPr="003D64B5">
        <w:rPr>
          <w:rFonts w:cs="Arial"/>
          <w:sz w:val="20"/>
        </w:rPr>
        <w:t>)</w:t>
      </w:r>
      <w:r w:rsidRPr="003D64B5">
        <w:rPr>
          <w:rFonts w:cs="Arial"/>
          <w:sz w:val="20"/>
        </w:rPr>
        <w:t xml:space="preserve"> musí </w:t>
      </w:r>
      <w:r w:rsidR="003A19EE" w:rsidRPr="003D64B5">
        <w:rPr>
          <w:rFonts w:cs="Arial"/>
          <w:sz w:val="20"/>
        </w:rPr>
        <w:t xml:space="preserve">kupující </w:t>
      </w:r>
      <w:r w:rsidRPr="003D64B5">
        <w:rPr>
          <w:rFonts w:cs="Arial"/>
          <w:sz w:val="20"/>
        </w:rPr>
        <w:t xml:space="preserve">vyznačit důvod vrácení. Prodávající je povinen podle povahy nesprávnosti </w:t>
      </w:r>
      <w:r w:rsidR="00EF3614" w:rsidRPr="003D64B5">
        <w:rPr>
          <w:rFonts w:cs="Arial"/>
          <w:sz w:val="20"/>
        </w:rPr>
        <w:t>daňový doklad (</w:t>
      </w:r>
      <w:r w:rsidRPr="003D64B5">
        <w:rPr>
          <w:rFonts w:cs="Arial"/>
          <w:sz w:val="20"/>
        </w:rPr>
        <w:t>fakturu</w:t>
      </w:r>
      <w:r w:rsidR="00EF3614" w:rsidRPr="003D64B5">
        <w:rPr>
          <w:rFonts w:cs="Arial"/>
          <w:sz w:val="20"/>
        </w:rPr>
        <w:t>)</w:t>
      </w:r>
      <w:r w:rsidRPr="003D64B5">
        <w:rPr>
          <w:rFonts w:cs="Arial"/>
          <w:sz w:val="20"/>
        </w:rPr>
        <w:t xml:space="preserve"> opravit nebo nově vyhotovit. Oprávněným vrácením </w:t>
      </w:r>
      <w:r w:rsidR="00EF3614" w:rsidRPr="003D64B5">
        <w:rPr>
          <w:rFonts w:cs="Arial"/>
          <w:sz w:val="20"/>
        </w:rPr>
        <w:t>daňového dokladu (</w:t>
      </w:r>
      <w:r w:rsidRPr="003D64B5">
        <w:rPr>
          <w:rFonts w:cs="Arial"/>
          <w:sz w:val="20"/>
        </w:rPr>
        <w:t>faktury</w:t>
      </w:r>
      <w:r w:rsidR="00EF3614" w:rsidRPr="003D64B5">
        <w:rPr>
          <w:rFonts w:cs="Arial"/>
          <w:sz w:val="20"/>
        </w:rPr>
        <w:t>)</w:t>
      </w:r>
      <w:r w:rsidRPr="003D64B5">
        <w:rPr>
          <w:rFonts w:cs="Arial"/>
          <w:sz w:val="20"/>
        </w:rPr>
        <w:t xml:space="preserve"> přestává běžet </w:t>
      </w:r>
      <w:r w:rsidR="003A19EE" w:rsidRPr="003D64B5">
        <w:rPr>
          <w:rFonts w:cs="Arial"/>
          <w:sz w:val="20"/>
        </w:rPr>
        <w:t xml:space="preserve">jeho </w:t>
      </w:r>
      <w:r w:rsidRPr="003D64B5">
        <w:rPr>
          <w:rFonts w:cs="Arial"/>
          <w:sz w:val="20"/>
        </w:rPr>
        <w:t xml:space="preserve">původní lhůta splatnosti. Celá lhůta </w:t>
      </w:r>
      <w:r w:rsidR="003A19EE" w:rsidRPr="003D64B5">
        <w:rPr>
          <w:rFonts w:cs="Arial"/>
          <w:sz w:val="20"/>
        </w:rPr>
        <w:t xml:space="preserve">splatnosti daňového dokladu (faktury) </w:t>
      </w:r>
      <w:r w:rsidRPr="003D64B5">
        <w:rPr>
          <w:rFonts w:cs="Arial"/>
          <w:sz w:val="20"/>
        </w:rPr>
        <w:t>běží znovu ode dne doručení (odevzdání) opravené</w:t>
      </w:r>
      <w:r w:rsidR="00EF3614" w:rsidRPr="003D64B5">
        <w:rPr>
          <w:rFonts w:cs="Arial"/>
          <w:sz w:val="20"/>
        </w:rPr>
        <w:t>ho</w:t>
      </w:r>
      <w:r w:rsidRPr="003D64B5">
        <w:rPr>
          <w:rFonts w:cs="Arial"/>
          <w:sz w:val="20"/>
        </w:rPr>
        <w:t xml:space="preserve"> nebo nově vyhotovené</w:t>
      </w:r>
      <w:r w:rsidR="00EF3614" w:rsidRPr="003D64B5">
        <w:rPr>
          <w:rFonts w:cs="Arial"/>
          <w:sz w:val="20"/>
        </w:rPr>
        <w:t>ho daňového dokladu</w:t>
      </w:r>
      <w:r w:rsidRPr="003D64B5">
        <w:rPr>
          <w:rFonts w:cs="Arial"/>
          <w:sz w:val="20"/>
        </w:rPr>
        <w:t xml:space="preserve"> </w:t>
      </w:r>
      <w:r w:rsidR="00EF3614" w:rsidRPr="003D64B5">
        <w:rPr>
          <w:rFonts w:cs="Arial"/>
          <w:sz w:val="20"/>
        </w:rPr>
        <w:t>(</w:t>
      </w:r>
      <w:r w:rsidRPr="003D64B5">
        <w:rPr>
          <w:rFonts w:cs="Arial"/>
          <w:sz w:val="20"/>
        </w:rPr>
        <w:t>faktury</w:t>
      </w:r>
      <w:r w:rsidR="00EF3614" w:rsidRPr="003D64B5">
        <w:rPr>
          <w:rFonts w:cs="Arial"/>
          <w:sz w:val="20"/>
        </w:rPr>
        <w:t>)</w:t>
      </w:r>
      <w:r w:rsidR="003A19EE" w:rsidRPr="003D64B5">
        <w:rPr>
          <w:rFonts w:cs="Arial"/>
          <w:sz w:val="20"/>
        </w:rPr>
        <w:t xml:space="preserve"> kupujícímu</w:t>
      </w:r>
      <w:r w:rsidRPr="003D64B5">
        <w:rPr>
          <w:rFonts w:cs="Arial"/>
          <w:sz w:val="20"/>
        </w:rPr>
        <w:t>.</w:t>
      </w:r>
    </w:p>
    <w:p w14:paraId="1CEE0859" w14:textId="77777777" w:rsidR="00F77F0E" w:rsidRPr="003D64B5" w:rsidRDefault="001D58B9" w:rsidP="00864A9E">
      <w:pPr>
        <w:pStyle w:val="mojeodstavce"/>
        <w:rPr>
          <w:rFonts w:cs="Arial"/>
          <w:sz w:val="20"/>
        </w:rPr>
      </w:pPr>
      <w:r w:rsidRPr="003D64B5">
        <w:rPr>
          <w:rFonts w:cs="Arial"/>
          <w:sz w:val="20"/>
        </w:rPr>
        <w:t xml:space="preserve">Kupní cena je uhrazena odepsáním z účtu kupujícího. </w:t>
      </w:r>
    </w:p>
    <w:p w14:paraId="5AE3D64E" w14:textId="77777777" w:rsidR="00CB7E3F" w:rsidRPr="003D64B5" w:rsidRDefault="00CB7E3F" w:rsidP="00CB7E3F">
      <w:pPr>
        <w:pStyle w:val="mojeodstavce"/>
        <w:numPr>
          <w:ilvl w:val="0"/>
          <w:numId w:val="0"/>
        </w:numPr>
        <w:spacing w:before="0"/>
        <w:ind w:left="567"/>
        <w:rPr>
          <w:rFonts w:cs="Arial"/>
          <w:sz w:val="20"/>
        </w:rPr>
      </w:pPr>
    </w:p>
    <w:p w14:paraId="72C30523" w14:textId="77777777" w:rsidR="00BD7BE1" w:rsidRPr="003D64B5" w:rsidRDefault="00BD7BE1" w:rsidP="006E603B">
      <w:pPr>
        <w:pStyle w:val="mojeodstavce"/>
        <w:numPr>
          <w:ilvl w:val="0"/>
          <w:numId w:val="0"/>
        </w:numPr>
        <w:spacing w:before="0"/>
        <w:rPr>
          <w:rFonts w:cs="Arial"/>
          <w:b/>
          <w:sz w:val="20"/>
        </w:rPr>
      </w:pPr>
    </w:p>
    <w:p w14:paraId="356B80F5" w14:textId="3275A713" w:rsidR="006B5235" w:rsidRPr="003D64B5" w:rsidRDefault="00F77F0E" w:rsidP="00CB7E3F">
      <w:pPr>
        <w:pStyle w:val="mojeodstavce"/>
        <w:numPr>
          <w:ilvl w:val="0"/>
          <w:numId w:val="0"/>
        </w:numPr>
        <w:spacing w:before="0"/>
        <w:jc w:val="center"/>
        <w:rPr>
          <w:rFonts w:cs="Arial"/>
          <w:b/>
          <w:sz w:val="20"/>
        </w:rPr>
      </w:pPr>
      <w:r w:rsidRPr="003D64B5">
        <w:rPr>
          <w:rFonts w:cs="Arial"/>
          <w:b/>
          <w:sz w:val="20"/>
        </w:rPr>
        <w:t>VI.</w:t>
      </w:r>
      <w:r w:rsidR="00CB7E3F" w:rsidRPr="003D64B5">
        <w:rPr>
          <w:rFonts w:cs="Arial"/>
          <w:b/>
          <w:sz w:val="20"/>
        </w:rPr>
        <w:t xml:space="preserve"> </w:t>
      </w:r>
      <w:r w:rsidR="00157E5D" w:rsidRPr="003D64B5">
        <w:rPr>
          <w:rFonts w:cs="Arial"/>
          <w:b/>
          <w:bCs/>
          <w:sz w:val="20"/>
        </w:rPr>
        <w:t xml:space="preserve">PRÁVA A POVINNOSTI SMLUVNÍCH STRAN </w:t>
      </w:r>
    </w:p>
    <w:p w14:paraId="783F0F0B" w14:textId="77777777" w:rsidR="00157E5D" w:rsidRPr="003D64B5" w:rsidRDefault="006B5235" w:rsidP="00D965CB">
      <w:pPr>
        <w:pStyle w:val="mojeodstavce"/>
        <w:numPr>
          <w:ilvl w:val="0"/>
          <w:numId w:val="23"/>
        </w:numPr>
        <w:spacing w:before="0" w:after="120"/>
        <w:rPr>
          <w:rFonts w:cs="Arial"/>
          <w:sz w:val="20"/>
        </w:rPr>
      </w:pPr>
      <w:r w:rsidRPr="003D64B5">
        <w:rPr>
          <w:rFonts w:cs="Arial"/>
          <w:sz w:val="20"/>
        </w:rPr>
        <w:t>Prodávající</w:t>
      </w:r>
      <w:r w:rsidR="00157E5D" w:rsidRPr="003D64B5">
        <w:rPr>
          <w:rFonts w:cs="Arial"/>
          <w:sz w:val="20"/>
        </w:rPr>
        <w:t xml:space="preserve"> </w:t>
      </w:r>
      <w:r w:rsidRPr="003D64B5">
        <w:rPr>
          <w:rFonts w:cs="Arial"/>
          <w:sz w:val="20"/>
        </w:rPr>
        <w:t xml:space="preserve">se zavazuje postupovat při plnění předmětu smlouvy podle této smlouvy na svou vlastní odpovědnost a bude poskytovat všechny ekonomické, materiální a lidské prvky tak, aby mohl naplnit účel této smlouvy a předat </w:t>
      </w:r>
      <w:r w:rsidR="00157E5D" w:rsidRPr="003D64B5">
        <w:rPr>
          <w:rFonts w:cs="Arial"/>
          <w:sz w:val="20"/>
        </w:rPr>
        <w:t xml:space="preserve">kupujícímu předmět smlouvy </w:t>
      </w:r>
      <w:r w:rsidRPr="003D64B5">
        <w:rPr>
          <w:rFonts w:cs="Arial"/>
          <w:sz w:val="20"/>
        </w:rPr>
        <w:t xml:space="preserve">odpovídající požadavkům </w:t>
      </w:r>
      <w:r w:rsidR="00157E5D" w:rsidRPr="003D64B5">
        <w:rPr>
          <w:rFonts w:cs="Arial"/>
          <w:sz w:val="20"/>
        </w:rPr>
        <w:lastRenderedPageBreak/>
        <w:t xml:space="preserve">prodávajícího </w:t>
      </w:r>
      <w:r w:rsidRPr="003D64B5">
        <w:rPr>
          <w:rFonts w:cs="Arial"/>
          <w:sz w:val="20"/>
        </w:rPr>
        <w:t xml:space="preserve">včas. </w:t>
      </w:r>
    </w:p>
    <w:p w14:paraId="2631033F" w14:textId="77777777" w:rsidR="00157E5D" w:rsidRPr="003D64B5" w:rsidRDefault="006B5235" w:rsidP="006E7C51">
      <w:pPr>
        <w:pStyle w:val="mojeodstavce"/>
        <w:spacing w:before="0" w:after="120"/>
        <w:rPr>
          <w:rFonts w:cs="Arial"/>
          <w:sz w:val="20"/>
        </w:rPr>
      </w:pPr>
      <w:r w:rsidRPr="003D64B5">
        <w:rPr>
          <w:rFonts w:cs="Arial"/>
          <w:sz w:val="20"/>
        </w:rPr>
        <w:t>Prodávající</w:t>
      </w:r>
      <w:r w:rsidR="00157E5D" w:rsidRPr="003D64B5">
        <w:rPr>
          <w:rFonts w:cs="Arial"/>
          <w:sz w:val="20"/>
        </w:rPr>
        <w:t xml:space="preserve"> </w:t>
      </w:r>
      <w:r w:rsidRPr="003D64B5">
        <w:rPr>
          <w:rFonts w:cs="Arial"/>
          <w:sz w:val="20"/>
        </w:rPr>
        <w:t xml:space="preserve">je povinen bez zbytečného odkladu oznámit </w:t>
      </w:r>
      <w:r w:rsidR="00157E5D" w:rsidRPr="003D64B5">
        <w:rPr>
          <w:rFonts w:cs="Arial"/>
          <w:sz w:val="20"/>
        </w:rPr>
        <w:t xml:space="preserve">kupujícímu </w:t>
      </w:r>
      <w:r w:rsidRPr="003D64B5">
        <w:rPr>
          <w:rFonts w:cs="Arial"/>
          <w:sz w:val="20"/>
        </w:rPr>
        <w:t>všechny okolnosti, které zjistí při své činnosti, a které mohou mít vliv na změnu pokynů</w:t>
      </w:r>
      <w:r w:rsidR="00157E5D" w:rsidRPr="003D64B5">
        <w:rPr>
          <w:rFonts w:cs="Arial"/>
          <w:sz w:val="20"/>
        </w:rPr>
        <w:t xml:space="preserve"> kupujícího</w:t>
      </w:r>
      <w:r w:rsidR="005922B3" w:rsidRPr="003D64B5">
        <w:rPr>
          <w:rFonts w:cs="Arial"/>
          <w:sz w:val="20"/>
        </w:rPr>
        <w:t xml:space="preserve"> (např. nefunkčnost daných systému, nekompatibilita systému atd</w:t>
      </w:r>
      <w:r w:rsidR="00256BBC" w:rsidRPr="003D64B5">
        <w:rPr>
          <w:rFonts w:cs="Arial"/>
          <w:sz w:val="20"/>
        </w:rPr>
        <w:t>.</w:t>
      </w:r>
      <w:r w:rsidR="005922B3" w:rsidRPr="003D64B5">
        <w:rPr>
          <w:rFonts w:cs="Arial"/>
          <w:sz w:val="20"/>
        </w:rPr>
        <w:t>)</w:t>
      </w:r>
      <w:r w:rsidRPr="003D64B5">
        <w:rPr>
          <w:rFonts w:cs="Arial"/>
          <w:sz w:val="20"/>
        </w:rPr>
        <w:t>. Prodávající</w:t>
      </w:r>
      <w:r w:rsidR="00157E5D" w:rsidRPr="003D64B5">
        <w:rPr>
          <w:rFonts w:cs="Arial"/>
          <w:sz w:val="20"/>
        </w:rPr>
        <w:t xml:space="preserve"> </w:t>
      </w:r>
      <w:r w:rsidRPr="003D64B5">
        <w:rPr>
          <w:rFonts w:cs="Arial"/>
          <w:sz w:val="20"/>
        </w:rPr>
        <w:t xml:space="preserve">upozorní </w:t>
      </w:r>
      <w:r w:rsidR="00157E5D" w:rsidRPr="003D64B5">
        <w:rPr>
          <w:rFonts w:cs="Arial"/>
          <w:sz w:val="20"/>
        </w:rPr>
        <w:t xml:space="preserve">kupujícího </w:t>
      </w:r>
      <w:r w:rsidRPr="003D64B5">
        <w:rPr>
          <w:rFonts w:cs="Arial"/>
          <w:sz w:val="20"/>
        </w:rPr>
        <w:t xml:space="preserve">na nevhodnost jeho pokynů; v případě, že </w:t>
      </w:r>
      <w:r w:rsidR="00157E5D" w:rsidRPr="003D64B5">
        <w:rPr>
          <w:rFonts w:cs="Arial"/>
          <w:sz w:val="20"/>
        </w:rPr>
        <w:t xml:space="preserve">kupující </w:t>
      </w:r>
      <w:r w:rsidRPr="003D64B5">
        <w:rPr>
          <w:rFonts w:cs="Arial"/>
          <w:sz w:val="20"/>
        </w:rPr>
        <w:t xml:space="preserve">přes upozornění </w:t>
      </w:r>
      <w:r w:rsidR="00157E5D" w:rsidRPr="003D64B5">
        <w:rPr>
          <w:rFonts w:cs="Arial"/>
          <w:sz w:val="20"/>
        </w:rPr>
        <w:t xml:space="preserve">prodávajícího </w:t>
      </w:r>
      <w:r w:rsidRPr="003D64B5">
        <w:rPr>
          <w:rFonts w:cs="Arial"/>
          <w:sz w:val="20"/>
        </w:rPr>
        <w:t>na splnění pokynů trvá, se prodávající</w:t>
      </w:r>
      <w:r w:rsidR="00157E5D" w:rsidRPr="003D64B5">
        <w:rPr>
          <w:rFonts w:cs="Arial"/>
          <w:sz w:val="20"/>
        </w:rPr>
        <w:t xml:space="preserve"> </w:t>
      </w:r>
      <w:r w:rsidRPr="003D64B5">
        <w:rPr>
          <w:rFonts w:cs="Arial"/>
          <w:sz w:val="20"/>
        </w:rPr>
        <w:t>v odpovídajícím poměru zprošťuje odpovědnosti a za vady jím poskytovaného plnění</w:t>
      </w:r>
      <w:r w:rsidR="00157E5D" w:rsidRPr="003D64B5">
        <w:rPr>
          <w:rFonts w:cs="Arial"/>
          <w:sz w:val="20"/>
        </w:rPr>
        <w:t xml:space="preserve"> kupujícímu</w:t>
      </w:r>
      <w:r w:rsidRPr="003D64B5">
        <w:rPr>
          <w:rFonts w:cs="Arial"/>
          <w:sz w:val="20"/>
        </w:rPr>
        <w:t>.</w:t>
      </w:r>
    </w:p>
    <w:p w14:paraId="4156513E" w14:textId="1CD23C86" w:rsidR="00157E5D" w:rsidRPr="003D64B5" w:rsidRDefault="006B5235" w:rsidP="006E7C51">
      <w:pPr>
        <w:pStyle w:val="mojeodstavce"/>
        <w:spacing w:before="0" w:after="120"/>
        <w:rPr>
          <w:rFonts w:cs="Arial"/>
          <w:sz w:val="20"/>
        </w:rPr>
      </w:pPr>
      <w:r w:rsidRPr="003D64B5">
        <w:rPr>
          <w:rFonts w:cs="Arial"/>
          <w:sz w:val="20"/>
        </w:rPr>
        <w:t>Prodávající</w:t>
      </w:r>
      <w:r w:rsidR="00157E5D" w:rsidRPr="003D64B5">
        <w:rPr>
          <w:rFonts w:cs="Arial"/>
          <w:sz w:val="20"/>
        </w:rPr>
        <w:t xml:space="preserve"> </w:t>
      </w:r>
      <w:r w:rsidRPr="003D64B5">
        <w:rPr>
          <w:rFonts w:cs="Arial"/>
          <w:sz w:val="20"/>
        </w:rPr>
        <w:t>je povinen veš</w:t>
      </w:r>
      <w:r w:rsidR="007427B8" w:rsidRPr="003D64B5">
        <w:rPr>
          <w:rFonts w:cs="Arial"/>
          <w:sz w:val="20"/>
        </w:rPr>
        <w:t>kerá písemná podání</w:t>
      </w:r>
      <w:r w:rsidR="001F1B52" w:rsidRPr="003D64B5">
        <w:rPr>
          <w:rFonts w:cs="Arial"/>
          <w:sz w:val="20"/>
        </w:rPr>
        <w:t xml:space="preserve"> (dokumenty)</w:t>
      </w:r>
      <w:r w:rsidR="007427B8" w:rsidRPr="003D64B5">
        <w:rPr>
          <w:rFonts w:cs="Arial"/>
          <w:sz w:val="20"/>
        </w:rPr>
        <w:t xml:space="preserve"> předložená kupujícímu</w:t>
      </w:r>
      <w:r w:rsidRPr="003D64B5">
        <w:rPr>
          <w:rFonts w:cs="Arial"/>
          <w:sz w:val="20"/>
        </w:rPr>
        <w:t xml:space="preserve"> podle této smlouvy </w:t>
      </w:r>
      <w:r w:rsidR="00864A9E">
        <w:rPr>
          <w:rFonts w:cs="Arial"/>
          <w:sz w:val="20"/>
        </w:rPr>
        <w:t>předat v listinné nebo</w:t>
      </w:r>
      <w:r w:rsidRPr="003D64B5">
        <w:rPr>
          <w:rFonts w:cs="Arial"/>
          <w:sz w:val="20"/>
        </w:rPr>
        <w:t xml:space="preserve"> v elektronické podobě.</w:t>
      </w:r>
    </w:p>
    <w:p w14:paraId="27778AB2" w14:textId="77777777" w:rsidR="006B5235" w:rsidRPr="003D64B5" w:rsidRDefault="00611264" w:rsidP="006E7C51">
      <w:pPr>
        <w:pStyle w:val="mojeodstavce"/>
        <w:spacing w:before="0" w:after="120"/>
        <w:rPr>
          <w:rFonts w:cs="Arial"/>
          <w:sz w:val="20"/>
        </w:rPr>
      </w:pPr>
      <w:r w:rsidRPr="003D64B5">
        <w:rPr>
          <w:rFonts w:cs="Arial"/>
          <w:sz w:val="20"/>
        </w:rPr>
        <w:t xml:space="preserve">Kupující </w:t>
      </w:r>
      <w:r w:rsidR="006B5235" w:rsidRPr="003D64B5">
        <w:rPr>
          <w:rFonts w:cs="Arial"/>
          <w:sz w:val="20"/>
        </w:rPr>
        <w:t xml:space="preserve">je povinen vytvořit řádné podmínky pro činnost </w:t>
      </w:r>
      <w:r w:rsidRPr="003D64B5">
        <w:rPr>
          <w:rFonts w:cs="Arial"/>
          <w:sz w:val="20"/>
        </w:rPr>
        <w:t xml:space="preserve">prodávajícího </w:t>
      </w:r>
      <w:r w:rsidR="006B5235" w:rsidRPr="003D64B5">
        <w:rPr>
          <w:rFonts w:cs="Arial"/>
          <w:sz w:val="20"/>
        </w:rPr>
        <w:t xml:space="preserve">a poskytovat mu během plnění předmětu smlouvy nezbytnou další součinnost, zejména předat </w:t>
      </w:r>
      <w:r w:rsidRPr="003D64B5">
        <w:rPr>
          <w:rFonts w:cs="Arial"/>
          <w:sz w:val="20"/>
        </w:rPr>
        <w:t xml:space="preserve">prodávajícímu </w:t>
      </w:r>
      <w:r w:rsidR="006B5235" w:rsidRPr="003D64B5">
        <w:rPr>
          <w:rFonts w:cs="Arial"/>
          <w:sz w:val="20"/>
        </w:rPr>
        <w:t>všechny dokumenty nezbytně nutné k poskytnutí řádného plnění dle této smlouvy.</w:t>
      </w:r>
    </w:p>
    <w:p w14:paraId="6640127E" w14:textId="4C0B1251" w:rsidR="00BD23CE" w:rsidRPr="00BD23CE" w:rsidRDefault="00BD23CE" w:rsidP="00BD23CE">
      <w:pPr>
        <w:pStyle w:val="mojeodstavce"/>
        <w:spacing w:before="0" w:after="120"/>
        <w:rPr>
          <w:rFonts w:cs="Arial"/>
          <w:sz w:val="20"/>
        </w:rPr>
      </w:pPr>
      <w:r w:rsidRPr="00BD23CE">
        <w:rPr>
          <w:rFonts w:cs="Arial"/>
          <w:sz w:val="20"/>
        </w:rPr>
        <w:t>S ohledem na plnění veřejné zakázky v rámci projektu ZŠ Vyhlídka Valašské Meziříčí-Rozvoj klíčových kompetencí v oblasti počítačových a jazykových technologií sděluje kupující, že v místě plnění a v rámci projektu budou probíhat různé dodávky, služby a stavební práce. Prodávající se tak zavazuje poskytnou</w:t>
      </w:r>
      <w:r w:rsidR="00D474AD">
        <w:rPr>
          <w:rFonts w:cs="Arial"/>
          <w:sz w:val="20"/>
        </w:rPr>
        <w:t>t</w:t>
      </w:r>
      <w:r w:rsidRPr="00BD23CE">
        <w:rPr>
          <w:rFonts w:cs="Arial"/>
          <w:sz w:val="20"/>
        </w:rPr>
        <w:t xml:space="preserve"> ostatním dodavatelům potřebnou součinnost.</w:t>
      </w:r>
    </w:p>
    <w:p w14:paraId="609EFEEE" w14:textId="1AB2890B" w:rsidR="00146286" w:rsidRPr="00146286" w:rsidRDefault="00146286" w:rsidP="00146286">
      <w:pPr>
        <w:pStyle w:val="mojeodstavce"/>
        <w:rPr>
          <w:rStyle w:val="FontStyle180"/>
          <w:rFonts w:ascii="Arial" w:hAnsi="Arial" w:cs="Arial"/>
          <w:color w:val="000000"/>
          <w:sz w:val="20"/>
          <w:szCs w:val="20"/>
        </w:rPr>
      </w:pPr>
      <w:r w:rsidRPr="00146286">
        <w:rPr>
          <w:rStyle w:val="FontStyle180"/>
          <w:rFonts w:ascii="Arial" w:hAnsi="Arial" w:cs="Arial"/>
          <w:color w:val="000000"/>
          <w:sz w:val="20"/>
          <w:szCs w:val="20"/>
        </w:rPr>
        <w:t>Prodávající je povinen mít platné obecné pojištění odpovědnosti za škodu způsobenou třetím osobám</w:t>
      </w:r>
      <w:r w:rsidR="005C7121">
        <w:rPr>
          <w:rStyle w:val="FontStyle180"/>
          <w:rFonts w:ascii="Arial" w:hAnsi="Arial" w:cs="Arial"/>
          <w:color w:val="000000"/>
          <w:sz w:val="20"/>
          <w:szCs w:val="20"/>
        </w:rPr>
        <w:t xml:space="preserve"> s pojistným limitem minimálně 5</w:t>
      </w:r>
      <w:r w:rsidRPr="00146286">
        <w:rPr>
          <w:rStyle w:val="FontStyle180"/>
          <w:rFonts w:ascii="Arial" w:hAnsi="Arial" w:cs="Arial"/>
          <w:color w:val="000000"/>
          <w:sz w:val="20"/>
          <w:szCs w:val="20"/>
        </w:rPr>
        <w:t>00.000,- Kč v souvislosti s oprávněními k podnikání nezbytnými pro plnění této smlouvy. Prodávající je povinen předložit na žádost kupujícího kdykoliv v průběhu platnosti smlouvy doklady o trvání tohoto pojištění.</w:t>
      </w:r>
    </w:p>
    <w:p w14:paraId="303E9A7B" w14:textId="77777777" w:rsidR="00146286" w:rsidRDefault="00146286" w:rsidP="00146286">
      <w:pPr>
        <w:pStyle w:val="mojeodstavce"/>
        <w:widowControl/>
        <w:numPr>
          <w:ilvl w:val="0"/>
          <w:numId w:val="0"/>
        </w:numPr>
        <w:spacing w:before="0" w:after="120"/>
        <w:ind w:left="567"/>
        <w:rPr>
          <w:rStyle w:val="FontStyle180"/>
          <w:rFonts w:ascii="Arial" w:hAnsi="Arial" w:cs="Arial"/>
          <w:color w:val="000000"/>
          <w:sz w:val="20"/>
          <w:szCs w:val="20"/>
        </w:rPr>
      </w:pPr>
    </w:p>
    <w:p w14:paraId="07EF87A1" w14:textId="77777777" w:rsidR="00721A10" w:rsidRPr="003D64B5" w:rsidRDefault="00721A10" w:rsidP="006E7C51">
      <w:pPr>
        <w:pStyle w:val="mojeodstavce"/>
        <w:widowControl/>
        <w:spacing w:before="0" w:after="120"/>
        <w:rPr>
          <w:rStyle w:val="FontStyle180"/>
          <w:rFonts w:ascii="Arial" w:hAnsi="Arial" w:cs="Arial"/>
          <w:color w:val="000000"/>
          <w:sz w:val="20"/>
          <w:szCs w:val="20"/>
        </w:rPr>
      </w:pPr>
      <w:r w:rsidRPr="003D64B5">
        <w:rPr>
          <w:rStyle w:val="FontStyle180"/>
          <w:rFonts w:ascii="Arial" w:hAnsi="Arial" w:cs="Arial"/>
          <w:color w:val="000000"/>
          <w:sz w:val="20"/>
          <w:szCs w:val="20"/>
        </w:rPr>
        <w:t xml:space="preserve">Prodávající je povinen poskytnout poskytovateli dotace nezbytnou součinnost a současně je povinen řídit se jeho pokyny. </w:t>
      </w:r>
    </w:p>
    <w:p w14:paraId="6E01E2EB" w14:textId="77777777" w:rsidR="00846F1A" w:rsidRPr="003D64B5" w:rsidRDefault="00721A10" w:rsidP="00846F1A">
      <w:pPr>
        <w:pStyle w:val="mojeodstavce"/>
        <w:spacing w:after="120"/>
        <w:rPr>
          <w:rFonts w:cs="Arial"/>
          <w:color w:val="000000"/>
          <w:sz w:val="20"/>
        </w:rPr>
      </w:pPr>
      <w:r w:rsidRPr="003D64B5">
        <w:rPr>
          <w:rFonts w:cs="Arial"/>
          <w:sz w:val="20"/>
        </w:rPr>
        <w:t xml:space="preserve">V případě, že bude kupujícímu na předmět smlouvy přiznána dotace, jsou </w:t>
      </w:r>
      <w:r w:rsidRPr="003D64B5">
        <w:rPr>
          <w:rStyle w:val="FontStyle180"/>
          <w:rFonts w:ascii="Arial" w:hAnsi="Arial" w:cs="Arial"/>
          <w:sz w:val="20"/>
          <w:szCs w:val="20"/>
        </w:rPr>
        <w:t xml:space="preserve">prodávající </w:t>
      </w:r>
      <w:r w:rsidRPr="003D64B5">
        <w:rPr>
          <w:rFonts w:cs="Arial"/>
          <w:color w:val="000000"/>
          <w:sz w:val="20"/>
        </w:rPr>
        <w:t>včetně jeho poddodavatelů povinni</w:t>
      </w:r>
      <w:r w:rsidR="00846F1A" w:rsidRPr="003D64B5">
        <w:rPr>
          <w:rFonts w:cs="Arial"/>
          <w:color w:val="000000"/>
          <w:sz w:val="20"/>
        </w:rPr>
        <w:t>:</w:t>
      </w:r>
    </w:p>
    <w:p w14:paraId="0B32D860" w14:textId="1279AB47" w:rsidR="00721A10" w:rsidRPr="003D64B5" w:rsidRDefault="00721A10" w:rsidP="00D965CB">
      <w:pPr>
        <w:pStyle w:val="mojeodstavce"/>
        <w:numPr>
          <w:ilvl w:val="0"/>
          <w:numId w:val="22"/>
        </w:numPr>
        <w:spacing w:after="120"/>
        <w:ind w:left="993"/>
        <w:rPr>
          <w:rFonts w:cs="Arial"/>
          <w:color w:val="000000"/>
          <w:sz w:val="20"/>
        </w:rPr>
      </w:pPr>
      <w:r w:rsidRPr="003D64B5">
        <w:rPr>
          <w:rFonts w:cs="Arial"/>
          <w:color w:val="000000"/>
          <w:sz w:val="20"/>
        </w:rPr>
        <w:t xml:space="preserve"> spolupůsobit při provádění kontrol ze strany orgánů poskytovatele dotace a zavazují se uchovávat veškeré doklady, které souvisí s realizací projektu a jeho financováním po dobu stanovenou v právním aktu o poskytnutí dotace nebo závazných předpisech upravujících oblast zadávání zakázek, nejméně však po dobu 10 let od finančního uko</w:t>
      </w:r>
      <w:r w:rsidR="004D12F6">
        <w:rPr>
          <w:rFonts w:cs="Arial"/>
          <w:color w:val="000000"/>
          <w:sz w:val="20"/>
        </w:rPr>
        <w:t>nčení projektu, tj. do roku 2033</w:t>
      </w:r>
      <w:r w:rsidRPr="003D64B5">
        <w:rPr>
          <w:rFonts w:cs="Arial"/>
          <w:color w:val="000000"/>
          <w:sz w:val="20"/>
        </w:rPr>
        <w:t xml:space="preserve">. </w:t>
      </w:r>
      <w:r w:rsidR="00F32E2F" w:rsidRPr="003D64B5">
        <w:rPr>
          <w:rFonts w:cs="Arial"/>
          <w:color w:val="000000"/>
          <w:sz w:val="20"/>
        </w:rPr>
        <w:t>Pokud je v českých právních předpisech stanovena lhůta delší než v evropských předpisech, musí být p</w:t>
      </w:r>
      <w:r w:rsidR="00E711AA" w:rsidRPr="003D64B5">
        <w:rPr>
          <w:rFonts w:cs="Arial"/>
          <w:color w:val="000000"/>
          <w:sz w:val="20"/>
        </w:rPr>
        <w:t>oužita pro úschovu delší lhůta;</w:t>
      </w:r>
    </w:p>
    <w:p w14:paraId="3319AD0B" w14:textId="65162B27" w:rsidR="00846F1A" w:rsidRPr="003D64B5" w:rsidRDefault="00846F1A" w:rsidP="00D965CB">
      <w:pPr>
        <w:pStyle w:val="mojeodstavce"/>
        <w:numPr>
          <w:ilvl w:val="0"/>
          <w:numId w:val="22"/>
        </w:numPr>
        <w:spacing w:after="120"/>
        <w:ind w:left="993"/>
        <w:rPr>
          <w:rFonts w:cs="Arial"/>
          <w:color w:val="000000"/>
          <w:sz w:val="20"/>
        </w:rPr>
      </w:pPr>
      <w:r w:rsidRPr="003D64B5">
        <w:rPr>
          <w:rFonts w:cs="Arial"/>
          <w:color w:val="000000"/>
          <w:sz w:val="20"/>
        </w:rPr>
        <w:t>umožnit přístup kontrolním orgánům ve smyslu zákona č. 320/2001 Sb., o finanční kontrole ve veřejné správě a o změně některých zákonů (zákon o finanční kontrole, ve znění pozdějších předpisů do objektů a na pozemky dotčené projektem a jeho realizací a provést kontrolu do</w:t>
      </w:r>
      <w:r w:rsidR="00E711AA" w:rsidRPr="003D64B5">
        <w:rPr>
          <w:rFonts w:cs="Arial"/>
          <w:color w:val="000000"/>
          <w:sz w:val="20"/>
        </w:rPr>
        <w:t>kladů souvisejících s projektem;</w:t>
      </w:r>
    </w:p>
    <w:p w14:paraId="6B688F80" w14:textId="5472B907" w:rsidR="00846F1A" w:rsidRPr="003D64B5" w:rsidRDefault="004D12F6" w:rsidP="00D965CB">
      <w:pPr>
        <w:pStyle w:val="mojeodstavce"/>
        <w:numPr>
          <w:ilvl w:val="0"/>
          <w:numId w:val="22"/>
        </w:numPr>
        <w:spacing w:after="120"/>
        <w:ind w:left="993"/>
        <w:rPr>
          <w:rFonts w:cs="Arial"/>
          <w:color w:val="000000"/>
          <w:sz w:val="20"/>
        </w:rPr>
      </w:pPr>
      <w:r>
        <w:rPr>
          <w:rFonts w:cs="Arial"/>
          <w:color w:val="000000"/>
          <w:sz w:val="20"/>
        </w:rPr>
        <w:t>minimálně do konce roku 2033</w:t>
      </w:r>
      <w:r w:rsidR="00846F1A" w:rsidRPr="003D64B5">
        <w:rPr>
          <w:rFonts w:cs="Arial"/>
          <w:color w:val="000000"/>
          <w:sz w:val="20"/>
        </w:rPr>
        <w:t xml:space="preserve"> poskytovat požadované informace a dokumenty související s realizací projektu zaměstnancům nebo zmocněncům pověřených orgánů (</w:t>
      </w:r>
      <w:proofErr w:type="spellStart"/>
      <w:r w:rsidR="00846F1A" w:rsidRPr="003D64B5">
        <w:rPr>
          <w:rFonts w:cs="Arial"/>
          <w:color w:val="000000"/>
          <w:sz w:val="20"/>
        </w:rPr>
        <w:t>CRR</w:t>
      </w:r>
      <w:proofErr w:type="spellEnd"/>
      <w:r w:rsidR="00846F1A" w:rsidRPr="003D64B5">
        <w:rPr>
          <w:rFonts w:cs="Arial"/>
          <w:color w:val="000000"/>
          <w:sz w:val="20"/>
        </w:rPr>
        <w:t xml:space="preserve">, </w:t>
      </w:r>
      <w:proofErr w:type="spellStart"/>
      <w:r w:rsidR="00846F1A" w:rsidRPr="003D64B5">
        <w:rPr>
          <w:rFonts w:cs="Arial"/>
          <w:color w:val="000000"/>
          <w:sz w:val="20"/>
        </w:rPr>
        <w:t>MMR</w:t>
      </w:r>
      <w:proofErr w:type="spellEnd"/>
      <w:r w:rsidR="00846F1A" w:rsidRPr="003D64B5">
        <w:rPr>
          <w:rFonts w:cs="Arial"/>
          <w:color w:val="000000"/>
          <w:sz w:val="20"/>
        </w:rPr>
        <w:t xml:space="preserve"> ČR, MF ČR, Evropské komise, Evropského účetního dvora, Nejvyššího kontrolního úřadu, Auditního orgánu, Platebního a certifikačního orgánu, příslušného orgánu finanční správy a dalších oprávněných orgánů státní správy) a </w:t>
      </w:r>
      <w:r w:rsidR="00ED56DF" w:rsidRPr="003D64B5">
        <w:rPr>
          <w:rFonts w:cs="Arial"/>
          <w:color w:val="000000"/>
          <w:sz w:val="20"/>
        </w:rPr>
        <w:t>jsou povinni</w:t>
      </w:r>
      <w:r w:rsidR="00846F1A" w:rsidRPr="003D64B5">
        <w:rPr>
          <w:rFonts w:cs="Arial"/>
          <w:color w:val="000000"/>
          <w:sz w:val="20"/>
        </w:rPr>
        <w:t xml:space="preserve"> vytvořit výše uvedeným osobám podmínky k provedení kontroly vztahující se k realizaci projektu a poskytnout jim př</w:t>
      </w:r>
      <w:r w:rsidR="00E711AA" w:rsidRPr="003D64B5">
        <w:rPr>
          <w:rFonts w:cs="Arial"/>
          <w:color w:val="000000"/>
          <w:sz w:val="20"/>
        </w:rPr>
        <w:t>i provádění kontroly součinnost;</w:t>
      </w:r>
    </w:p>
    <w:p w14:paraId="005292CA" w14:textId="572DF722" w:rsidR="00846F1A" w:rsidRPr="003D64B5" w:rsidRDefault="00573DAC" w:rsidP="00D965CB">
      <w:pPr>
        <w:pStyle w:val="mojeodstavce"/>
        <w:numPr>
          <w:ilvl w:val="1"/>
          <w:numId w:val="22"/>
        </w:numPr>
        <w:spacing w:after="120"/>
        <w:ind w:left="993"/>
        <w:rPr>
          <w:rFonts w:cs="Arial"/>
          <w:color w:val="000000"/>
          <w:sz w:val="20"/>
        </w:rPr>
      </w:pPr>
      <w:r w:rsidRPr="003D64B5">
        <w:rPr>
          <w:rFonts w:cs="Arial"/>
          <w:color w:val="000000"/>
          <w:sz w:val="20"/>
        </w:rPr>
        <w:t xml:space="preserve">všechny </w:t>
      </w:r>
      <w:r w:rsidR="00846F1A" w:rsidRPr="003D64B5">
        <w:rPr>
          <w:rFonts w:cs="Arial"/>
          <w:color w:val="000000"/>
          <w:sz w:val="20"/>
        </w:rPr>
        <w:t>písemnosti a doklady vztahující se k projektu (dodací listy, předávací protokoly či jiné dokumenty označit názvem projektu, registračním číslem projektu a informací, že se jedná o projek</w:t>
      </w:r>
      <w:r w:rsidR="00E711AA" w:rsidRPr="003D64B5">
        <w:rPr>
          <w:rFonts w:cs="Arial"/>
          <w:color w:val="000000"/>
          <w:sz w:val="20"/>
        </w:rPr>
        <w:t xml:space="preserve">t spolufinancovaný v rámci </w:t>
      </w:r>
      <w:proofErr w:type="spellStart"/>
      <w:r w:rsidR="00E711AA" w:rsidRPr="003D64B5">
        <w:rPr>
          <w:rFonts w:cs="Arial"/>
          <w:color w:val="000000"/>
          <w:sz w:val="20"/>
        </w:rPr>
        <w:t>IROP</w:t>
      </w:r>
      <w:proofErr w:type="spellEnd"/>
      <w:r w:rsidR="00E711AA" w:rsidRPr="003D64B5">
        <w:rPr>
          <w:rFonts w:cs="Arial"/>
          <w:color w:val="000000"/>
          <w:sz w:val="20"/>
        </w:rPr>
        <w:t>;</w:t>
      </w:r>
    </w:p>
    <w:p w14:paraId="38F3F5B8" w14:textId="6B657B2F" w:rsidR="00846F1A" w:rsidRPr="003D64B5" w:rsidRDefault="00573DAC" w:rsidP="00D965CB">
      <w:pPr>
        <w:pStyle w:val="mojeodstavce"/>
        <w:numPr>
          <w:ilvl w:val="1"/>
          <w:numId w:val="22"/>
        </w:numPr>
        <w:spacing w:after="120"/>
        <w:ind w:left="993"/>
        <w:rPr>
          <w:rFonts w:cs="Arial"/>
          <w:color w:val="000000"/>
          <w:sz w:val="20"/>
        </w:rPr>
      </w:pPr>
      <w:r w:rsidRPr="003D64B5">
        <w:rPr>
          <w:rFonts w:cs="Arial"/>
          <w:color w:val="000000"/>
          <w:sz w:val="20"/>
        </w:rPr>
        <w:t xml:space="preserve">dodržovat </w:t>
      </w:r>
      <w:r w:rsidR="00846F1A" w:rsidRPr="003D64B5">
        <w:rPr>
          <w:rFonts w:cs="Arial"/>
          <w:color w:val="000000"/>
          <w:sz w:val="20"/>
        </w:rPr>
        <w:t xml:space="preserve">pravidla povinné publicity </w:t>
      </w:r>
      <w:r w:rsidRPr="003D64B5">
        <w:rPr>
          <w:rFonts w:cs="Arial"/>
          <w:color w:val="000000"/>
          <w:sz w:val="20"/>
        </w:rPr>
        <w:t xml:space="preserve">Integrovaného </w:t>
      </w:r>
      <w:r w:rsidR="00846F1A" w:rsidRPr="003D64B5">
        <w:rPr>
          <w:rFonts w:cs="Arial"/>
          <w:color w:val="000000"/>
          <w:sz w:val="20"/>
        </w:rPr>
        <w:t>r</w:t>
      </w:r>
      <w:r w:rsidR="00E711AA" w:rsidRPr="003D64B5">
        <w:rPr>
          <w:rFonts w:cs="Arial"/>
          <w:color w:val="000000"/>
          <w:sz w:val="20"/>
        </w:rPr>
        <w:t>egionálního operačního programu;</w:t>
      </w:r>
    </w:p>
    <w:p w14:paraId="0F477DA7" w14:textId="4815FFC4" w:rsidR="00A86A10" w:rsidRPr="00864A9E" w:rsidRDefault="00573DAC" w:rsidP="00864A9E">
      <w:pPr>
        <w:pStyle w:val="mojeodstavce"/>
        <w:numPr>
          <w:ilvl w:val="1"/>
          <w:numId w:val="22"/>
        </w:numPr>
        <w:spacing w:after="120"/>
        <w:ind w:left="993"/>
        <w:rPr>
          <w:rFonts w:cs="Arial"/>
          <w:color w:val="000000"/>
          <w:sz w:val="20"/>
        </w:rPr>
      </w:pPr>
      <w:r w:rsidRPr="003D64B5">
        <w:rPr>
          <w:rFonts w:cs="Arial"/>
          <w:color w:val="000000"/>
          <w:sz w:val="20"/>
        </w:rPr>
        <w:t xml:space="preserve">postupovat </w:t>
      </w:r>
      <w:r w:rsidR="00846F1A" w:rsidRPr="003D64B5">
        <w:rPr>
          <w:rFonts w:cs="Arial"/>
          <w:color w:val="000000"/>
          <w:sz w:val="20"/>
        </w:rPr>
        <w:t xml:space="preserve">v souladu s podmínkami </w:t>
      </w:r>
      <w:proofErr w:type="spellStart"/>
      <w:r w:rsidR="00846F1A" w:rsidRPr="003D64B5">
        <w:rPr>
          <w:rFonts w:cs="Arial"/>
          <w:color w:val="000000"/>
          <w:sz w:val="20"/>
        </w:rPr>
        <w:t>IROP</w:t>
      </w:r>
      <w:proofErr w:type="spellEnd"/>
      <w:r w:rsidR="00846F1A" w:rsidRPr="003D64B5">
        <w:rPr>
          <w:rFonts w:cs="Arial"/>
          <w:color w:val="000000"/>
          <w:sz w:val="20"/>
        </w:rPr>
        <w:t>.</w:t>
      </w:r>
    </w:p>
    <w:p w14:paraId="42A823D3" w14:textId="2B54B34C" w:rsidR="00CB7E3F" w:rsidRPr="005C7121" w:rsidRDefault="00A86A10" w:rsidP="005C7121">
      <w:pPr>
        <w:pStyle w:val="mojeodstavce"/>
        <w:numPr>
          <w:ilvl w:val="0"/>
          <w:numId w:val="3"/>
        </w:numPr>
        <w:spacing w:after="240"/>
        <w:rPr>
          <w:rStyle w:val="FontStyle180"/>
          <w:rFonts w:ascii="Arial" w:hAnsi="Arial" w:cs="Arial"/>
          <w:sz w:val="20"/>
          <w:szCs w:val="20"/>
        </w:rPr>
      </w:pPr>
      <w:r w:rsidRPr="003D64B5">
        <w:rPr>
          <w:rStyle w:val="FontStyle180"/>
          <w:rFonts w:ascii="Arial" w:hAnsi="Arial" w:cs="Arial"/>
          <w:sz w:val="20"/>
          <w:szCs w:val="20"/>
        </w:rPr>
        <w:t xml:space="preserve">Prodávající při provádění předmětu smlouvy využije poddodavatelů, kteří jsou uvedeni v příloze </w:t>
      </w:r>
      <w:r w:rsidRPr="003D64B5">
        <w:rPr>
          <w:rStyle w:val="FontStyle180"/>
          <w:rFonts w:ascii="Arial" w:hAnsi="Arial" w:cs="Arial"/>
          <w:sz w:val="20"/>
          <w:szCs w:val="20"/>
        </w:rPr>
        <w:lastRenderedPageBreak/>
        <w:t>této smlouvy: Poddodavatelské schéma. Prodávající zodpovídá za předmět smlouvy či jeho část</w:t>
      </w:r>
      <w:r w:rsidR="00573DAC" w:rsidRPr="003D64B5">
        <w:rPr>
          <w:rStyle w:val="FontStyle180"/>
          <w:rFonts w:ascii="Arial" w:hAnsi="Arial" w:cs="Arial"/>
          <w:sz w:val="20"/>
          <w:szCs w:val="20"/>
        </w:rPr>
        <w:t>i</w:t>
      </w:r>
      <w:r w:rsidRPr="003D64B5">
        <w:rPr>
          <w:rStyle w:val="FontStyle180"/>
          <w:rFonts w:ascii="Arial" w:hAnsi="Arial" w:cs="Arial"/>
          <w:sz w:val="20"/>
          <w:szCs w:val="20"/>
        </w:rPr>
        <w:t xml:space="preserve"> provedené poddodavateli tak, jako by předmět smlouvy prováděl sám. Neobsahuje-li tato smlouva přílohu: Poddodavatelské schéma, má se za to, že prodávající realizuje předmět smlouvy bez použití poddodavatelů. Součástí předávacího protokolu o předání díla kupujícímu budou rovněž veškeré předávací protokoly mezi prodávajícím a jeho poddodavateli.</w:t>
      </w:r>
    </w:p>
    <w:p w14:paraId="48887B9D" w14:textId="552B33C4" w:rsidR="00D64580" w:rsidRPr="003D64B5" w:rsidRDefault="00D64580" w:rsidP="00CB7E3F">
      <w:pPr>
        <w:pStyle w:val="mojeodstavce"/>
        <w:numPr>
          <w:ilvl w:val="0"/>
          <w:numId w:val="0"/>
        </w:numPr>
        <w:spacing w:before="0"/>
        <w:ind w:left="567" w:hanging="567"/>
        <w:jc w:val="center"/>
        <w:rPr>
          <w:rFonts w:cs="Arial"/>
          <w:b/>
          <w:sz w:val="20"/>
        </w:rPr>
      </w:pPr>
      <w:r w:rsidRPr="003D64B5">
        <w:rPr>
          <w:rFonts w:cs="Arial"/>
          <w:b/>
          <w:sz w:val="20"/>
        </w:rPr>
        <w:t>VII.</w:t>
      </w:r>
      <w:r w:rsidR="00CB7E3F" w:rsidRPr="003D64B5">
        <w:rPr>
          <w:rFonts w:cs="Arial"/>
          <w:b/>
          <w:sz w:val="20"/>
        </w:rPr>
        <w:t xml:space="preserve"> </w:t>
      </w:r>
      <w:r w:rsidRPr="003D64B5">
        <w:rPr>
          <w:rFonts w:cs="Arial"/>
          <w:b/>
          <w:sz w:val="20"/>
        </w:rPr>
        <w:t>LICENCE NA SOFTWARE</w:t>
      </w:r>
    </w:p>
    <w:p w14:paraId="36FB0370" w14:textId="7B13BE56" w:rsidR="00D64580" w:rsidRPr="003D64B5" w:rsidRDefault="00D64580" w:rsidP="006C3055">
      <w:pPr>
        <w:numPr>
          <w:ilvl w:val="0"/>
          <w:numId w:val="16"/>
        </w:numPr>
        <w:autoSpaceDE w:val="0"/>
        <w:autoSpaceDN w:val="0"/>
        <w:adjustRightInd w:val="0"/>
        <w:ind w:left="567" w:hanging="567"/>
        <w:jc w:val="both"/>
        <w:rPr>
          <w:rFonts w:ascii="Arial" w:hAnsi="Arial" w:cs="Arial"/>
          <w:sz w:val="20"/>
          <w:szCs w:val="20"/>
        </w:rPr>
      </w:pPr>
      <w:r w:rsidRPr="003D64B5">
        <w:rPr>
          <w:rFonts w:ascii="Arial" w:hAnsi="Arial" w:cs="Arial"/>
          <w:sz w:val="20"/>
          <w:szCs w:val="20"/>
        </w:rPr>
        <w:t>Prodávající se zavazuje poskytnout kupujícímu licenci či podlicenci (není-li oprávněn licenci poskytnout) na veškerý software, jenž má povahu autorského díla ve smyslu zákona č.</w:t>
      </w:r>
      <w:r w:rsidR="00D965CB" w:rsidRPr="003D64B5">
        <w:rPr>
          <w:rFonts w:ascii="Arial" w:hAnsi="Arial" w:cs="Arial"/>
          <w:sz w:val="20"/>
          <w:szCs w:val="20"/>
        </w:rPr>
        <w:t> </w:t>
      </w:r>
      <w:r w:rsidRPr="003D64B5">
        <w:rPr>
          <w:rFonts w:ascii="Arial" w:hAnsi="Arial" w:cs="Arial"/>
          <w:sz w:val="20"/>
          <w:szCs w:val="20"/>
        </w:rPr>
        <w:t xml:space="preserve">121/2000 Sb., o právu autorském, o právech souvisejících s právem autorským a o změně některých zákonů (autorský zákon), ve znění pozdějších předpisů, dodaný podle této smlouvy, ke kterému je oprávněn licenci nebo podlicenci poskytnout (dále jen </w:t>
      </w:r>
      <w:r w:rsidR="00CA1A94" w:rsidRPr="003D64B5">
        <w:rPr>
          <w:rFonts w:ascii="Arial" w:hAnsi="Arial" w:cs="Arial"/>
          <w:sz w:val="20"/>
          <w:szCs w:val="20"/>
        </w:rPr>
        <w:t>„v</w:t>
      </w:r>
      <w:r w:rsidRPr="003D64B5">
        <w:rPr>
          <w:rFonts w:ascii="Arial" w:hAnsi="Arial" w:cs="Arial"/>
          <w:sz w:val="20"/>
          <w:szCs w:val="20"/>
        </w:rPr>
        <w:t>lastní software"). Prodávající se dále zavazuje zajistit, aby nejpozději k okamžiku instalace softwaru dodaného podle této smlouvy byla kupujícímu udělena licence nebo podlicence na software dodaný této smlouvy, ke kterému prodávající není oprávněn licenci nebo podlicenci poskytnout</w:t>
      </w:r>
      <w:r w:rsidR="00DF261F" w:rsidRPr="003D64B5">
        <w:rPr>
          <w:rFonts w:ascii="Arial" w:hAnsi="Arial" w:cs="Arial"/>
          <w:sz w:val="20"/>
          <w:szCs w:val="20"/>
        </w:rPr>
        <w:t xml:space="preserve"> </w:t>
      </w:r>
      <w:r w:rsidRPr="003D64B5">
        <w:rPr>
          <w:rFonts w:ascii="Arial" w:hAnsi="Arial" w:cs="Arial"/>
          <w:sz w:val="20"/>
          <w:szCs w:val="20"/>
        </w:rPr>
        <w:t>(dále jen „</w:t>
      </w:r>
      <w:r w:rsidR="00CA1A94" w:rsidRPr="003D64B5">
        <w:rPr>
          <w:rFonts w:ascii="Arial" w:hAnsi="Arial" w:cs="Arial"/>
          <w:sz w:val="20"/>
          <w:szCs w:val="20"/>
        </w:rPr>
        <w:t>c</w:t>
      </w:r>
      <w:r w:rsidRPr="003D64B5">
        <w:rPr>
          <w:rFonts w:ascii="Arial" w:hAnsi="Arial" w:cs="Arial"/>
          <w:sz w:val="20"/>
          <w:szCs w:val="20"/>
        </w:rPr>
        <w:t>izí software"). Licence na cizí i vlastní software musí být poskytnuta:</w:t>
      </w:r>
    </w:p>
    <w:p w14:paraId="56BFAB84" w14:textId="64628187" w:rsidR="00D64580" w:rsidRPr="003D64B5" w:rsidRDefault="00E711AA" w:rsidP="00D965CB">
      <w:pPr>
        <w:numPr>
          <w:ilvl w:val="1"/>
          <w:numId w:val="15"/>
        </w:numPr>
        <w:autoSpaceDE w:val="0"/>
        <w:autoSpaceDN w:val="0"/>
        <w:adjustRightInd w:val="0"/>
        <w:ind w:left="1134"/>
        <w:jc w:val="both"/>
        <w:rPr>
          <w:rFonts w:ascii="Arial" w:hAnsi="Arial" w:cs="Arial"/>
          <w:sz w:val="20"/>
          <w:szCs w:val="20"/>
        </w:rPr>
      </w:pPr>
      <w:r w:rsidRPr="003D64B5">
        <w:rPr>
          <w:rFonts w:ascii="Arial" w:hAnsi="Arial" w:cs="Arial"/>
          <w:sz w:val="20"/>
          <w:szCs w:val="20"/>
        </w:rPr>
        <w:t>jako bezúplatná;</w:t>
      </w:r>
    </w:p>
    <w:p w14:paraId="1223B9E7" w14:textId="4CF5C0F4" w:rsidR="00D64580" w:rsidRPr="003D64B5" w:rsidRDefault="00E711AA" w:rsidP="00D965CB">
      <w:pPr>
        <w:numPr>
          <w:ilvl w:val="1"/>
          <w:numId w:val="15"/>
        </w:numPr>
        <w:autoSpaceDE w:val="0"/>
        <w:autoSpaceDN w:val="0"/>
        <w:adjustRightInd w:val="0"/>
        <w:ind w:left="1134"/>
        <w:jc w:val="both"/>
        <w:rPr>
          <w:rFonts w:ascii="Arial" w:hAnsi="Arial" w:cs="Arial"/>
          <w:sz w:val="20"/>
          <w:szCs w:val="20"/>
        </w:rPr>
      </w:pPr>
      <w:r w:rsidRPr="003D64B5">
        <w:rPr>
          <w:rFonts w:ascii="Arial" w:hAnsi="Arial" w:cs="Arial"/>
          <w:sz w:val="20"/>
          <w:szCs w:val="20"/>
        </w:rPr>
        <w:t>jako nevýhradní;</w:t>
      </w:r>
    </w:p>
    <w:p w14:paraId="7F9F8950" w14:textId="77777777" w:rsidR="00DF261F" w:rsidRPr="003D64B5" w:rsidRDefault="00DF261F" w:rsidP="00D965CB">
      <w:pPr>
        <w:numPr>
          <w:ilvl w:val="1"/>
          <w:numId w:val="15"/>
        </w:numPr>
        <w:autoSpaceDE w:val="0"/>
        <w:autoSpaceDN w:val="0"/>
        <w:adjustRightInd w:val="0"/>
        <w:ind w:left="1134"/>
        <w:jc w:val="both"/>
        <w:rPr>
          <w:rFonts w:ascii="Arial" w:hAnsi="Arial" w:cs="Arial"/>
          <w:sz w:val="20"/>
          <w:szCs w:val="20"/>
        </w:rPr>
      </w:pPr>
      <w:r w:rsidRPr="003D64B5">
        <w:rPr>
          <w:rFonts w:ascii="Arial" w:hAnsi="Arial" w:cs="Arial"/>
          <w:sz w:val="20"/>
          <w:szCs w:val="20"/>
        </w:rPr>
        <w:t>z hlediska časového rozsahu na dobu trvání majetkových práv k předmětu Licence na cizí i vlastní software;</w:t>
      </w:r>
    </w:p>
    <w:p w14:paraId="2663BD52" w14:textId="77777777" w:rsidR="00DF261F" w:rsidRPr="003D64B5" w:rsidRDefault="00DF261F" w:rsidP="00D965CB">
      <w:pPr>
        <w:numPr>
          <w:ilvl w:val="1"/>
          <w:numId w:val="15"/>
        </w:numPr>
        <w:autoSpaceDE w:val="0"/>
        <w:autoSpaceDN w:val="0"/>
        <w:adjustRightInd w:val="0"/>
        <w:ind w:left="1134"/>
        <w:jc w:val="both"/>
        <w:rPr>
          <w:rFonts w:ascii="Arial" w:hAnsi="Arial" w:cs="Arial"/>
          <w:sz w:val="20"/>
          <w:szCs w:val="20"/>
        </w:rPr>
      </w:pPr>
      <w:r w:rsidRPr="003D64B5">
        <w:rPr>
          <w:rFonts w:ascii="Arial" w:hAnsi="Arial" w:cs="Arial"/>
          <w:sz w:val="20"/>
          <w:szCs w:val="20"/>
        </w:rPr>
        <w:t>z hlediska územního rozsahu na území České republiky;</w:t>
      </w:r>
    </w:p>
    <w:p w14:paraId="5B62C4FC" w14:textId="77777777" w:rsidR="00DF261F" w:rsidRPr="003D64B5" w:rsidRDefault="00DF261F" w:rsidP="00D965CB">
      <w:pPr>
        <w:numPr>
          <w:ilvl w:val="1"/>
          <w:numId w:val="15"/>
        </w:numPr>
        <w:autoSpaceDE w:val="0"/>
        <w:autoSpaceDN w:val="0"/>
        <w:adjustRightInd w:val="0"/>
        <w:ind w:left="1134"/>
        <w:jc w:val="both"/>
        <w:rPr>
          <w:rFonts w:ascii="Arial" w:hAnsi="Arial" w:cs="Arial"/>
          <w:sz w:val="20"/>
          <w:szCs w:val="20"/>
        </w:rPr>
      </w:pPr>
      <w:r w:rsidRPr="003D64B5">
        <w:rPr>
          <w:rFonts w:ascii="Arial" w:hAnsi="Arial" w:cs="Arial"/>
          <w:sz w:val="20"/>
          <w:szCs w:val="20"/>
        </w:rPr>
        <w:t>z hlediska věcného rozsahu (způsobu použití) tak, že opravňuje k takovým způsobům použití tak, aby Předmět smlouvy bylo možné užívat k účelu sjednanému touto smlouvou;</w:t>
      </w:r>
    </w:p>
    <w:p w14:paraId="772BDB59" w14:textId="77777777" w:rsidR="00DF261F" w:rsidRPr="003D64B5" w:rsidRDefault="00DF261F" w:rsidP="00D965CB">
      <w:pPr>
        <w:numPr>
          <w:ilvl w:val="1"/>
          <w:numId w:val="15"/>
        </w:numPr>
        <w:autoSpaceDE w:val="0"/>
        <w:autoSpaceDN w:val="0"/>
        <w:adjustRightInd w:val="0"/>
        <w:ind w:left="1134"/>
        <w:jc w:val="both"/>
        <w:rPr>
          <w:rFonts w:ascii="Arial" w:hAnsi="Arial" w:cs="Arial"/>
          <w:sz w:val="20"/>
          <w:szCs w:val="20"/>
        </w:rPr>
      </w:pPr>
      <w:r w:rsidRPr="003D64B5">
        <w:rPr>
          <w:rFonts w:ascii="Arial" w:hAnsi="Arial" w:cs="Arial"/>
          <w:sz w:val="20"/>
          <w:szCs w:val="20"/>
        </w:rPr>
        <w:t>z hlediska osobního rozsahu (multilicence) tak, že opravňuje k použití tolika uživateli,</w:t>
      </w:r>
    </w:p>
    <w:p w14:paraId="688AE36F" w14:textId="6B9A3789" w:rsidR="00D64580" w:rsidRPr="003D64B5" w:rsidRDefault="00DF261F" w:rsidP="00D965CB">
      <w:pPr>
        <w:autoSpaceDE w:val="0"/>
        <w:autoSpaceDN w:val="0"/>
        <w:adjustRightInd w:val="0"/>
        <w:ind w:left="1134"/>
        <w:jc w:val="both"/>
        <w:rPr>
          <w:rFonts w:ascii="Arial" w:hAnsi="Arial" w:cs="Arial"/>
          <w:sz w:val="20"/>
          <w:szCs w:val="20"/>
        </w:rPr>
      </w:pPr>
      <w:r w:rsidRPr="003D64B5">
        <w:rPr>
          <w:rFonts w:ascii="Arial" w:hAnsi="Arial" w:cs="Arial"/>
          <w:sz w:val="20"/>
          <w:szCs w:val="20"/>
        </w:rPr>
        <w:t xml:space="preserve">kolik jich bude třeba k uživatelské obsluze předmětu smlouvy tak, aby předmět smlouvy bylo možné užívat k </w:t>
      </w:r>
      <w:r w:rsidR="00E711AA" w:rsidRPr="003D64B5">
        <w:rPr>
          <w:rFonts w:ascii="Arial" w:hAnsi="Arial" w:cs="Arial"/>
          <w:sz w:val="20"/>
          <w:szCs w:val="20"/>
        </w:rPr>
        <w:t>účelu sjednanému touto smlouvou;</w:t>
      </w:r>
    </w:p>
    <w:p w14:paraId="33440E23" w14:textId="21E6A0DE" w:rsidR="00CA1A94" w:rsidRPr="003D64B5" w:rsidRDefault="00573DAC" w:rsidP="00D965CB">
      <w:pPr>
        <w:autoSpaceDE w:val="0"/>
        <w:autoSpaceDN w:val="0"/>
        <w:adjustRightInd w:val="0"/>
        <w:ind w:left="1134"/>
        <w:jc w:val="both"/>
        <w:rPr>
          <w:rFonts w:ascii="Arial" w:hAnsi="Arial" w:cs="Arial"/>
          <w:sz w:val="20"/>
          <w:szCs w:val="20"/>
        </w:rPr>
      </w:pPr>
      <w:r w:rsidRPr="003D64B5">
        <w:rPr>
          <w:rFonts w:ascii="Arial" w:hAnsi="Arial" w:cs="Arial"/>
          <w:sz w:val="20"/>
          <w:szCs w:val="20"/>
        </w:rPr>
        <w:t>(dále jen jako „Licence na cizí i vlastní software“)</w:t>
      </w:r>
    </w:p>
    <w:p w14:paraId="22599E03" w14:textId="77777777" w:rsidR="00573DAC" w:rsidRPr="003D64B5" w:rsidRDefault="00573DAC" w:rsidP="00D965CB">
      <w:pPr>
        <w:autoSpaceDE w:val="0"/>
        <w:autoSpaceDN w:val="0"/>
        <w:adjustRightInd w:val="0"/>
        <w:ind w:left="1134"/>
        <w:jc w:val="both"/>
        <w:rPr>
          <w:rFonts w:ascii="Arial" w:hAnsi="Arial" w:cs="Arial"/>
          <w:sz w:val="20"/>
          <w:szCs w:val="20"/>
        </w:rPr>
      </w:pPr>
    </w:p>
    <w:p w14:paraId="54DF355F" w14:textId="2470B36F" w:rsidR="00CA1A94" w:rsidRDefault="00CA1A94" w:rsidP="006C3055">
      <w:pPr>
        <w:numPr>
          <w:ilvl w:val="0"/>
          <w:numId w:val="16"/>
        </w:numPr>
        <w:autoSpaceDE w:val="0"/>
        <w:autoSpaceDN w:val="0"/>
        <w:adjustRightInd w:val="0"/>
        <w:ind w:left="567" w:hanging="567"/>
        <w:jc w:val="both"/>
        <w:rPr>
          <w:rFonts w:ascii="Arial" w:hAnsi="Arial" w:cs="Arial"/>
          <w:sz w:val="20"/>
          <w:szCs w:val="20"/>
        </w:rPr>
      </w:pPr>
      <w:r w:rsidRPr="003D64B5">
        <w:rPr>
          <w:rFonts w:ascii="Arial" w:hAnsi="Arial" w:cs="Arial"/>
          <w:sz w:val="20"/>
          <w:szCs w:val="20"/>
        </w:rPr>
        <w:t xml:space="preserve">Prodávajícím udělená Licence na cizí i vlastní software se vztahuje ve shora uvedeném rozsahu i na jakákoli rozšíření, upgrady, updaty, </w:t>
      </w:r>
      <w:proofErr w:type="spellStart"/>
      <w:r w:rsidRPr="003D64B5">
        <w:rPr>
          <w:rFonts w:ascii="Arial" w:hAnsi="Arial" w:cs="Arial"/>
          <w:sz w:val="20"/>
          <w:szCs w:val="20"/>
        </w:rPr>
        <w:t>patche</w:t>
      </w:r>
      <w:proofErr w:type="spellEnd"/>
      <w:r w:rsidRPr="003D64B5">
        <w:rPr>
          <w:rFonts w:ascii="Arial" w:hAnsi="Arial" w:cs="Arial"/>
          <w:sz w:val="20"/>
          <w:szCs w:val="20"/>
        </w:rPr>
        <w:t xml:space="preserve"> a další změny autorských děl, jsou-li dodány prodávajícím podle této smlouvy. Licenční smlouva obsahující </w:t>
      </w:r>
      <w:r w:rsidR="002847D4" w:rsidRPr="003D64B5">
        <w:rPr>
          <w:rFonts w:ascii="Arial" w:hAnsi="Arial" w:cs="Arial"/>
          <w:sz w:val="20"/>
          <w:szCs w:val="20"/>
        </w:rPr>
        <w:t xml:space="preserve">licenci </w:t>
      </w:r>
      <w:r w:rsidRPr="003D64B5">
        <w:rPr>
          <w:rFonts w:ascii="Arial" w:hAnsi="Arial" w:cs="Arial"/>
          <w:sz w:val="20"/>
          <w:szCs w:val="20"/>
        </w:rPr>
        <w:t xml:space="preserve">na software bude součástí každé dodávky cizího softwaru. </w:t>
      </w:r>
    </w:p>
    <w:p w14:paraId="668586FD" w14:textId="77777777" w:rsidR="00A15461" w:rsidRPr="003D64B5" w:rsidRDefault="00A15461" w:rsidP="00A15461">
      <w:pPr>
        <w:autoSpaceDE w:val="0"/>
        <w:autoSpaceDN w:val="0"/>
        <w:adjustRightInd w:val="0"/>
        <w:ind w:left="567"/>
        <w:jc w:val="both"/>
        <w:rPr>
          <w:rFonts w:ascii="Arial" w:hAnsi="Arial" w:cs="Arial"/>
          <w:sz w:val="20"/>
          <w:szCs w:val="20"/>
        </w:rPr>
      </w:pPr>
    </w:p>
    <w:p w14:paraId="1CD2EAD0" w14:textId="59762468" w:rsidR="002A287D" w:rsidRDefault="002A287D" w:rsidP="00A15461">
      <w:pPr>
        <w:numPr>
          <w:ilvl w:val="0"/>
          <w:numId w:val="16"/>
        </w:numPr>
        <w:autoSpaceDE w:val="0"/>
        <w:autoSpaceDN w:val="0"/>
        <w:adjustRightInd w:val="0"/>
        <w:ind w:left="567" w:hanging="567"/>
        <w:jc w:val="both"/>
        <w:rPr>
          <w:rFonts w:ascii="Arial" w:hAnsi="Arial" w:cs="Arial"/>
          <w:sz w:val="20"/>
          <w:szCs w:val="20"/>
        </w:rPr>
      </w:pPr>
      <w:r w:rsidRPr="003D64B5">
        <w:rPr>
          <w:rFonts w:ascii="Arial" w:hAnsi="Arial" w:cs="Arial"/>
          <w:sz w:val="20"/>
          <w:szCs w:val="20"/>
        </w:rPr>
        <w:t>Kupující není povinen Licenci na cizí</w:t>
      </w:r>
      <w:r w:rsidR="00D965CB" w:rsidRPr="003D64B5">
        <w:rPr>
          <w:rFonts w:ascii="Arial" w:hAnsi="Arial" w:cs="Arial"/>
          <w:sz w:val="20"/>
          <w:szCs w:val="20"/>
        </w:rPr>
        <w:t xml:space="preserve"> i</w:t>
      </w:r>
      <w:r w:rsidRPr="003D64B5">
        <w:rPr>
          <w:rFonts w:ascii="Arial" w:hAnsi="Arial" w:cs="Arial"/>
          <w:sz w:val="20"/>
          <w:szCs w:val="20"/>
        </w:rPr>
        <w:t xml:space="preserve"> vlastní software využívat.</w:t>
      </w:r>
    </w:p>
    <w:p w14:paraId="2B988F7F" w14:textId="77777777" w:rsidR="00A15461" w:rsidRPr="003D64B5" w:rsidRDefault="00A15461" w:rsidP="00A15461">
      <w:pPr>
        <w:autoSpaceDE w:val="0"/>
        <w:autoSpaceDN w:val="0"/>
        <w:adjustRightInd w:val="0"/>
        <w:ind w:left="567"/>
        <w:jc w:val="both"/>
        <w:rPr>
          <w:rFonts w:ascii="Arial" w:hAnsi="Arial" w:cs="Arial"/>
          <w:sz w:val="20"/>
          <w:szCs w:val="20"/>
        </w:rPr>
      </w:pPr>
    </w:p>
    <w:p w14:paraId="57337D17" w14:textId="1669AC67" w:rsidR="002A287D" w:rsidRDefault="00D965CB" w:rsidP="006C3055">
      <w:pPr>
        <w:numPr>
          <w:ilvl w:val="0"/>
          <w:numId w:val="16"/>
        </w:numPr>
        <w:autoSpaceDE w:val="0"/>
        <w:autoSpaceDN w:val="0"/>
        <w:adjustRightInd w:val="0"/>
        <w:ind w:left="567" w:hanging="567"/>
        <w:rPr>
          <w:rFonts w:ascii="Arial" w:hAnsi="Arial" w:cs="Arial"/>
          <w:sz w:val="20"/>
          <w:szCs w:val="20"/>
        </w:rPr>
      </w:pPr>
      <w:r w:rsidRPr="003D64B5">
        <w:rPr>
          <w:rFonts w:ascii="Arial" w:hAnsi="Arial" w:cs="Arial"/>
          <w:sz w:val="20"/>
          <w:szCs w:val="20"/>
        </w:rPr>
        <w:t xml:space="preserve">Veškerý </w:t>
      </w:r>
      <w:r w:rsidR="002A287D" w:rsidRPr="003D64B5">
        <w:rPr>
          <w:rFonts w:ascii="Arial" w:hAnsi="Arial" w:cs="Arial"/>
          <w:sz w:val="20"/>
          <w:szCs w:val="20"/>
        </w:rPr>
        <w:t xml:space="preserve">cizí i vlastní software musí být </w:t>
      </w:r>
      <w:r w:rsidR="00573DAC" w:rsidRPr="003D64B5">
        <w:rPr>
          <w:rFonts w:ascii="Arial" w:hAnsi="Arial" w:cs="Arial"/>
          <w:sz w:val="20"/>
          <w:szCs w:val="20"/>
        </w:rPr>
        <w:t>k </w:t>
      </w:r>
      <w:r w:rsidR="002A287D" w:rsidRPr="003D64B5">
        <w:rPr>
          <w:rFonts w:ascii="Arial" w:hAnsi="Arial" w:cs="Arial"/>
          <w:sz w:val="20"/>
          <w:szCs w:val="20"/>
        </w:rPr>
        <w:t xml:space="preserve">okamžiku předání předmětu smlouvy nainstalován na příslušných zařízeních, pokud kupující nestanoví jinak. </w:t>
      </w:r>
    </w:p>
    <w:p w14:paraId="16C5D115" w14:textId="77777777" w:rsidR="00A15461" w:rsidRPr="003D64B5" w:rsidRDefault="00A15461" w:rsidP="00A15461">
      <w:pPr>
        <w:autoSpaceDE w:val="0"/>
        <w:autoSpaceDN w:val="0"/>
        <w:adjustRightInd w:val="0"/>
        <w:ind w:left="567"/>
        <w:rPr>
          <w:rFonts w:ascii="Arial" w:hAnsi="Arial" w:cs="Arial"/>
          <w:sz w:val="20"/>
          <w:szCs w:val="20"/>
        </w:rPr>
      </w:pPr>
    </w:p>
    <w:p w14:paraId="7A310147" w14:textId="77777777" w:rsidR="00D64580" w:rsidRPr="003D64B5" w:rsidRDefault="00D64580" w:rsidP="00611264">
      <w:pPr>
        <w:pStyle w:val="mojeodstavce"/>
        <w:numPr>
          <w:ilvl w:val="0"/>
          <w:numId w:val="0"/>
        </w:numPr>
        <w:spacing w:before="0"/>
        <w:ind w:left="567"/>
        <w:rPr>
          <w:rFonts w:cs="Arial"/>
          <w:sz w:val="20"/>
        </w:rPr>
      </w:pPr>
    </w:p>
    <w:p w14:paraId="51DEAC35" w14:textId="17292325" w:rsidR="006B5235" w:rsidRPr="003D64B5" w:rsidRDefault="00611264" w:rsidP="00CB7E3F">
      <w:pPr>
        <w:pStyle w:val="mojeodstavce"/>
        <w:numPr>
          <w:ilvl w:val="0"/>
          <w:numId w:val="0"/>
        </w:numPr>
        <w:spacing w:before="0"/>
        <w:ind w:left="567" w:hanging="567"/>
        <w:jc w:val="center"/>
        <w:rPr>
          <w:rFonts w:cs="Arial"/>
          <w:b/>
          <w:sz w:val="20"/>
        </w:rPr>
      </w:pPr>
      <w:r w:rsidRPr="003D64B5">
        <w:rPr>
          <w:rFonts w:cs="Arial"/>
          <w:b/>
          <w:sz w:val="20"/>
        </w:rPr>
        <w:t>VII</w:t>
      </w:r>
      <w:r w:rsidR="00D64580" w:rsidRPr="003D64B5">
        <w:rPr>
          <w:rFonts w:cs="Arial"/>
          <w:b/>
          <w:sz w:val="20"/>
        </w:rPr>
        <w:t>I</w:t>
      </w:r>
      <w:r w:rsidRPr="003D64B5">
        <w:rPr>
          <w:rFonts w:cs="Arial"/>
          <w:b/>
          <w:sz w:val="20"/>
        </w:rPr>
        <w:t>.</w:t>
      </w:r>
      <w:r w:rsidR="00CB7E3F" w:rsidRPr="003D64B5">
        <w:rPr>
          <w:rFonts w:cs="Arial"/>
          <w:b/>
          <w:sz w:val="20"/>
        </w:rPr>
        <w:t xml:space="preserve"> </w:t>
      </w:r>
      <w:r w:rsidRPr="003D64B5">
        <w:rPr>
          <w:rFonts w:cs="Arial"/>
          <w:b/>
          <w:sz w:val="20"/>
        </w:rPr>
        <w:t>OCHRANA DŮVĚRNÝCH INFORMACÍ</w:t>
      </w:r>
    </w:p>
    <w:p w14:paraId="66815900" w14:textId="2DE10CF7" w:rsidR="00611264" w:rsidRPr="003D64B5" w:rsidRDefault="006B5235" w:rsidP="00A560FA">
      <w:pPr>
        <w:pStyle w:val="mojeodstavce"/>
        <w:numPr>
          <w:ilvl w:val="0"/>
          <w:numId w:val="13"/>
        </w:numPr>
        <w:spacing w:before="0" w:after="120"/>
        <w:rPr>
          <w:rFonts w:cs="Arial"/>
          <w:sz w:val="20"/>
        </w:rPr>
      </w:pPr>
      <w:r w:rsidRPr="003D64B5">
        <w:rPr>
          <w:rFonts w:cs="Arial"/>
          <w:sz w:val="20"/>
        </w:rPr>
        <w:t>Prodávající</w:t>
      </w:r>
      <w:r w:rsidR="00611264" w:rsidRPr="003D64B5">
        <w:rPr>
          <w:rFonts w:cs="Arial"/>
          <w:sz w:val="20"/>
        </w:rPr>
        <w:t xml:space="preserve"> </w:t>
      </w:r>
      <w:r w:rsidRPr="003D64B5">
        <w:rPr>
          <w:rFonts w:cs="Arial"/>
          <w:sz w:val="20"/>
        </w:rPr>
        <w:t xml:space="preserve">je povinen zachovávat mlčenlivost o všech skutečnostech, o kterých se dozví při plnění této smlouvy a které nejsou právním předpisem nebo </w:t>
      </w:r>
      <w:r w:rsidR="00D965CB" w:rsidRPr="003D64B5">
        <w:rPr>
          <w:rFonts w:cs="Arial"/>
          <w:sz w:val="20"/>
        </w:rPr>
        <w:t xml:space="preserve">kupujícím </w:t>
      </w:r>
      <w:r w:rsidRPr="003D64B5">
        <w:rPr>
          <w:rFonts w:cs="Arial"/>
          <w:sz w:val="20"/>
        </w:rPr>
        <w:t xml:space="preserve">určeny ke zveřejnění nebo nejsou obecně známé. S informacemi poskytnutými </w:t>
      </w:r>
      <w:r w:rsidR="00611264" w:rsidRPr="003D64B5">
        <w:rPr>
          <w:rFonts w:cs="Arial"/>
          <w:sz w:val="20"/>
        </w:rPr>
        <w:t xml:space="preserve">kupujícím </w:t>
      </w:r>
      <w:r w:rsidRPr="003D64B5">
        <w:rPr>
          <w:rFonts w:cs="Arial"/>
          <w:sz w:val="20"/>
        </w:rPr>
        <w:t xml:space="preserve">za účelem splnění závazků </w:t>
      </w:r>
      <w:r w:rsidR="00611264" w:rsidRPr="003D64B5">
        <w:rPr>
          <w:rFonts w:cs="Arial"/>
          <w:sz w:val="20"/>
        </w:rPr>
        <w:t xml:space="preserve">prodávajícího </w:t>
      </w:r>
      <w:r w:rsidRPr="003D64B5">
        <w:rPr>
          <w:rFonts w:cs="Arial"/>
          <w:sz w:val="20"/>
        </w:rPr>
        <w:t>plynoucích z této smlouvy je povinen prodávající</w:t>
      </w:r>
      <w:r w:rsidR="00611264" w:rsidRPr="003D64B5">
        <w:rPr>
          <w:rFonts w:cs="Arial"/>
          <w:sz w:val="20"/>
        </w:rPr>
        <w:t xml:space="preserve"> </w:t>
      </w:r>
      <w:r w:rsidRPr="003D64B5">
        <w:rPr>
          <w:rFonts w:cs="Arial"/>
          <w:sz w:val="20"/>
        </w:rPr>
        <w:t>nakládat jako s důvěrnými materiály.</w:t>
      </w:r>
    </w:p>
    <w:p w14:paraId="0B40367C" w14:textId="77777777" w:rsidR="006B5235" w:rsidRPr="003D64B5" w:rsidRDefault="006B5235" w:rsidP="00A560FA">
      <w:pPr>
        <w:pStyle w:val="mojeodstavce"/>
        <w:numPr>
          <w:ilvl w:val="0"/>
          <w:numId w:val="13"/>
        </w:numPr>
        <w:spacing w:before="0" w:after="120"/>
        <w:rPr>
          <w:rFonts w:cs="Arial"/>
          <w:sz w:val="20"/>
        </w:rPr>
      </w:pPr>
      <w:r w:rsidRPr="003D64B5">
        <w:rPr>
          <w:rFonts w:cs="Arial"/>
          <w:sz w:val="20"/>
        </w:rPr>
        <w:t>Za důvěrné materiály se pro účel této smlouvy nepovažují:</w:t>
      </w:r>
    </w:p>
    <w:p w14:paraId="3976F296" w14:textId="77777777" w:rsidR="006B5235" w:rsidRPr="003D64B5" w:rsidRDefault="006B5235" w:rsidP="00D965CB">
      <w:pPr>
        <w:numPr>
          <w:ilvl w:val="0"/>
          <w:numId w:val="17"/>
        </w:numPr>
        <w:ind w:left="993"/>
        <w:jc w:val="both"/>
        <w:rPr>
          <w:rFonts w:ascii="Arial" w:hAnsi="Arial" w:cs="Arial"/>
          <w:sz w:val="20"/>
          <w:szCs w:val="20"/>
        </w:rPr>
      </w:pPr>
      <w:r w:rsidRPr="003D64B5">
        <w:rPr>
          <w:rFonts w:ascii="Arial" w:hAnsi="Arial" w:cs="Arial"/>
          <w:sz w:val="20"/>
          <w:szCs w:val="20"/>
        </w:rPr>
        <w:t xml:space="preserve">informace, které se staly obecně dostupnými veřejnosti; </w:t>
      </w:r>
    </w:p>
    <w:p w14:paraId="23453F88" w14:textId="77777777" w:rsidR="00611264" w:rsidRPr="003D64B5" w:rsidRDefault="006B5235" w:rsidP="00D965CB">
      <w:pPr>
        <w:numPr>
          <w:ilvl w:val="0"/>
          <w:numId w:val="17"/>
        </w:numPr>
        <w:spacing w:after="120"/>
        <w:ind w:left="993"/>
        <w:jc w:val="both"/>
        <w:rPr>
          <w:rFonts w:ascii="Arial" w:hAnsi="Arial" w:cs="Arial"/>
          <w:sz w:val="20"/>
          <w:szCs w:val="20"/>
        </w:rPr>
      </w:pPr>
      <w:r w:rsidRPr="003D64B5">
        <w:rPr>
          <w:rFonts w:ascii="Arial" w:hAnsi="Arial" w:cs="Arial"/>
          <w:sz w:val="20"/>
          <w:szCs w:val="20"/>
        </w:rPr>
        <w:t>informace, které prodávající</w:t>
      </w:r>
      <w:r w:rsidR="00611264" w:rsidRPr="003D64B5">
        <w:rPr>
          <w:rFonts w:ascii="Arial" w:hAnsi="Arial" w:cs="Arial"/>
          <w:sz w:val="20"/>
          <w:szCs w:val="20"/>
        </w:rPr>
        <w:t xml:space="preserve"> </w:t>
      </w:r>
      <w:r w:rsidRPr="003D64B5">
        <w:rPr>
          <w:rFonts w:ascii="Arial" w:hAnsi="Arial" w:cs="Arial"/>
          <w:sz w:val="20"/>
          <w:szCs w:val="20"/>
        </w:rPr>
        <w:t>získá jako informace nikoli důvěrného charakteru z jiného zdroje než od</w:t>
      </w:r>
      <w:r w:rsidR="00611264" w:rsidRPr="003D64B5">
        <w:rPr>
          <w:rFonts w:ascii="Arial" w:hAnsi="Arial" w:cs="Arial"/>
          <w:sz w:val="20"/>
          <w:szCs w:val="20"/>
        </w:rPr>
        <w:t xml:space="preserve"> kupujícího</w:t>
      </w:r>
      <w:r w:rsidRPr="003D64B5">
        <w:rPr>
          <w:rFonts w:ascii="Arial" w:hAnsi="Arial" w:cs="Arial"/>
          <w:sz w:val="20"/>
          <w:szCs w:val="20"/>
        </w:rPr>
        <w:t>.</w:t>
      </w:r>
    </w:p>
    <w:p w14:paraId="32A3127C" w14:textId="77777777" w:rsidR="006B5235" w:rsidRPr="003D64B5" w:rsidRDefault="006B5235" w:rsidP="006E7C51">
      <w:pPr>
        <w:pStyle w:val="mojeodstavce"/>
        <w:numPr>
          <w:ilvl w:val="0"/>
          <w:numId w:val="13"/>
        </w:numPr>
        <w:spacing w:after="120"/>
        <w:rPr>
          <w:rFonts w:cs="Arial"/>
          <w:sz w:val="20"/>
        </w:rPr>
      </w:pPr>
      <w:r w:rsidRPr="003D64B5">
        <w:rPr>
          <w:rFonts w:cs="Arial"/>
          <w:sz w:val="20"/>
        </w:rPr>
        <w:t>Prodávající</w:t>
      </w:r>
      <w:r w:rsidR="00611264" w:rsidRPr="003D64B5">
        <w:rPr>
          <w:rFonts w:cs="Arial"/>
          <w:sz w:val="20"/>
        </w:rPr>
        <w:t xml:space="preserve"> </w:t>
      </w:r>
      <w:r w:rsidRPr="003D64B5">
        <w:rPr>
          <w:rFonts w:cs="Arial"/>
          <w:sz w:val="20"/>
        </w:rPr>
        <w:t>se zavazuje použít důvěrné materiály výhradně za účelem splnění svých závazků vyplývajících ze smlouvy. Prodávající</w:t>
      </w:r>
      <w:r w:rsidR="00611264" w:rsidRPr="003D64B5">
        <w:rPr>
          <w:rFonts w:cs="Arial"/>
          <w:sz w:val="20"/>
        </w:rPr>
        <w:t xml:space="preserve"> </w:t>
      </w:r>
      <w:r w:rsidRPr="003D64B5">
        <w:rPr>
          <w:rFonts w:cs="Arial"/>
          <w:sz w:val="20"/>
        </w:rPr>
        <w:t>se zejména zavazuje, že on ani jiná osoba, která bude seznámena s důvěrnými materiály v souladu s touto smlouvou, je nezpřístupní žádné třetí osobě vyjma případů, kdy:</w:t>
      </w:r>
    </w:p>
    <w:p w14:paraId="3508DCDD" w14:textId="26F45E95" w:rsidR="003442CA" w:rsidRPr="003D64B5" w:rsidRDefault="00573DAC" w:rsidP="00D965CB">
      <w:pPr>
        <w:numPr>
          <w:ilvl w:val="0"/>
          <w:numId w:val="18"/>
        </w:numPr>
        <w:ind w:left="993"/>
        <w:jc w:val="both"/>
        <w:rPr>
          <w:rFonts w:ascii="Arial" w:hAnsi="Arial" w:cs="Arial"/>
          <w:sz w:val="20"/>
          <w:szCs w:val="20"/>
        </w:rPr>
      </w:pPr>
      <w:r w:rsidRPr="003D64B5">
        <w:rPr>
          <w:rFonts w:ascii="Arial" w:hAnsi="Arial" w:cs="Arial"/>
          <w:sz w:val="20"/>
          <w:szCs w:val="20"/>
        </w:rPr>
        <w:t xml:space="preserve">prodávající </w:t>
      </w:r>
      <w:r w:rsidR="006B5235" w:rsidRPr="003D64B5">
        <w:rPr>
          <w:rFonts w:ascii="Arial" w:hAnsi="Arial" w:cs="Arial"/>
          <w:sz w:val="20"/>
          <w:szCs w:val="20"/>
        </w:rPr>
        <w:t xml:space="preserve">zpřístupní důvěrné materiály osobám, které potřebují mít možnost přístupu k těmto informacím za účelem splnění závazků vyplývajících z této smlouvy; </w:t>
      </w:r>
    </w:p>
    <w:p w14:paraId="300DDE81" w14:textId="1BA21F80" w:rsidR="00611264" w:rsidRPr="003D64B5" w:rsidRDefault="00573DAC" w:rsidP="00D965CB">
      <w:pPr>
        <w:numPr>
          <w:ilvl w:val="0"/>
          <w:numId w:val="18"/>
        </w:numPr>
        <w:ind w:left="993"/>
        <w:jc w:val="both"/>
        <w:rPr>
          <w:rFonts w:ascii="Arial" w:hAnsi="Arial" w:cs="Arial"/>
          <w:sz w:val="20"/>
          <w:szCs w:val="20"/>
        </w:rPr>
      </w:pPr>
      <w:r w:rsidRPr="003D64B5">
        <w:rPr>
          <w:rFonts w:ascii="Arial" w:hAnsi="Arial" w:cs="Arial"/>
          <w:sz w:val="20"/>
          <w:szCs w:val="20"/>
        </w:rPr>
        <w:t xml:space="preserve">prodávající </w:t>
      </w:r>
      <w:r w:rsidR="006B5235" w:rsidRPr="003D64B5">
        <w:rPr>
          <w:rFonts w:ascii="Arial" w:hAnsi="Arial" w:cs="Arial"/>
          <w:sz w:val="20"/>
          <w:szCs w:val="20"/>
        </w:rPr>
        <w:t>zpřístupní důvěrné materiály s předchozím písemným souhlasem</w:t>
      </w:r>
      <w:r w:rsidR="00611264" w:rsidRPr="003D64B5">
        <w:rPr>
          <w:rFonts w:ascii="Arial" w:hAnsi="Arial" w:cs="Arial"/>
          <w:sz w:val="20"/>
          <w:szCs w:val="20"/>
        </w:rPr>
        <w:t xml:space="preserve"> kupujícího</w:t>
      </w:r>
      <w:r w:rsidR="006B5235" w:rsidRPr="003D64B5">
        <w:rPr>
          <w:rFonts w:ascii="Arial" w:hAnsi="Arial" w:cs="Arial"/>
          <w:sz w:val="20"/>
          <w:szCs w:val="20"/>
        </w:rPr>
        <w:t>;</w:t>
      </w:r>
    </w:p>
    <w:p w14:paraId="1F1DDB00" w14:textId="77777777" w:rsidR="006B5235" w:rsidRPr="003D64B5" w:rsidRDefault="006B5235" w:rsidP="00D965CB">
      <w:pPr>
        <w:numPr>
          <w:ilvl w:val="0"/>
          <w:numId w:val="18"/>
        </w:numPr>
        <w:ind w:left="993"/>
        <w:jc w:val="both"/>
        <w:rPr>
          <w:rFonts w:ascii="Arial" w:hAnsi="Arial" w:cs="Arial"/>
          <w:sz w:val="20"/>
          <w:szCs w:val="20"/>
        </w:rPr>
      </w:pPr>
      <w:r w:rsidRPr="003D64B5">
        <w:rPr>
          <w:rFonts w:ascii="Arial" w:hAnsi="Arial" w:cs="Arial"/>
          <w:sz w:val="20"/>
          <w:szCs w:val="20"/>
        </w:rPr>
        <w:t>tak stanoví obecně závazný právní předpis.</w:t>
      </w:r>
    </w:p>
    <w:p w14:paraId="57674433" w14:textId="77777777" w:rsidR="006B5235" w:rsidRPr="003D64B5" w:rsidRDefault="006B5235" w:rsidP="006E7C51">
      <w:pPr>
        <w:pStyle w:val="mojeodstavce"/>
        <w:numPr>
          <w:ilvl w:val="0"/>
          <w:numId w:val="13"/>
        </w:numPr>
        <w:spacing w:after="120"/>
        <w:rPr>
          <w:rFonts w:cs="Arial"/>
          <w:sz w:val="20"/>
        </w:rPr>
      </w:pPr>
      <w:r w:rsidRPr="003D64B5">
        <w:rPr>
          <w:rFonts w:cs="Arial"/>
          <w:sz w:val="20"/>
        </w:rPr>
        <w:lastRenderedPageBreak/>
        <w:t>V případě, že prodávající</w:t>
      </w:r>
      <w:r w:rsidR="00611264" w:rsidRPr="003D64B5">
        <w:rPr>
          <w:rFonts w:cs="Arial"/>
          <w:sz w:val="20"/>
        </w:rPr>
        <w:t xml:space="preserve"> </w:t>
      </w:r>
      <w:r w:rsidRPr="003D64B5">
        <w:rPr>
          <w:rFonts w:cs="Arial"/>
          <w:sz w:val="20"/>
        </w:rPr>
        <w:t>bude mít důvodné podezření, že došlo ke zpřístupnění důvěrných materiálů neoprávněné osobě, je povinen neprodleně o této skutečnosti informovat</w:t>
      </w:r>
      <w:r w:rsidR="00611264" w:rsidRPr="003D64B5">
        <w:rPr>
          <w:rFonts w:cs="Arial"/>
          <w:sz w:val="20"/>
        </w:rPr>
        <w:t xml:space="preserve"> kupujícího</w:t>
      </w:r>
      <w:r w:rsidRPr="003D64B5">
        <w:rPr>
          <w:rFonts w:cs="Arial"/>
          <w:sz w:val="20"/>
        </w:rPr>
        <w:t>.</w:t>
      </w:r>
    </w:p>
    <w:p w14:paraId="2FB03105" w14:textId="359F3875" w:rsidR="006B5235" w:rsidRPr="003D64B5" w:rsidRDefault="006B5235" w:rsidP="006E7C51">
      <w:pPr>
        <w:pStyle w:val="mojeodstavce"/>
        <w:numPr>
          <w:ilvl w:val="0"/>
          <w:numId w:val="13"/>
        </w:numPr>
        <w:spacing w:after="120"/>
        <w:rPr>
          <w:rFonts w:cs="Arial"/>
          <w:sz w:val="20"/>
        </w:rPr>
      </w:pPr>
      <w:r w:rsidRPr="003D64B5">
        <w:rPr>
          <w:rFonts w:cs="Arial"/>
          <w:sz w:val="20"/>
        </w:rPr>
        <w:t>Prodávající</w:t>
      </w:r>
      <w:r w:rsidR="00611264" w:rsidRPr="003D64B5">
        <w:rPr>
          <w:rFonts w:cs="Arial"/>
          <w:sz w:val="20"/>
        </w:rPr>
        <w:t xml:space="preserve"> </w:t>
      </w:r>
      <w:r w:rsidRPr="003D64B5">
        <w:rPr>
          <w:rFonts w:cs="Arial"/>
          <w:sz w:val="20"/>
        </w:rPr>
        <w:t xml:space="preserve">je povinen předat </w:t>
      </w:r>
      <w:r w:rsidR="00611264" w:rsidRPr="003D64B5">
        <w:rPr>
          <w:rFonts w:cs="Arial"/>
          <w:sz w:val="20"/>
        </w:rPr>
        <w:t xml:space="preserve">kupujícímu </w:t>
      </w:r>
      <w:r w:rsidRPr="003D64B5">
        <w:rPr>
          <w:rFonts w:cs="Arial"/>
          <w:sz w:val="20"/>
        </w:rPr>
        <w:t>veškeré materiály a věci, které od něho či jeho jménem převzal při plnění smlouvy, a to bez zbytečného odkladu po ukončení této smlouvy. Důvěrné materiály uložené v elektronické podobě je prodávající</w:t>
      </w:r>
      <w:r w:rsidR="00611264" w:rsidRPr="003D64B5">
        <w:rPr>
          <w:rFonts w:cs="Arial"/>
          <w:sz w:val="20"/>
        </w:rPr>
        <w:t xml:space="preserve"> </w:t>
      </w:r>
      <w:r w:rsidRPr="003D64B5">
        <w:rPr>
          <w:rFonts w:cs="Arial"/>
          <w:sz w:val="20"/>
        </w:rPr>
        <w:t>povinen trvale odstranit.</w:t>
      </w:r>
    </w:p>
    <w:p w14:paraId="15555427" w14:textId="77777777" w:rsidR="006B5235" w:rsidRPr="003D64B5" w:rsidRDefault="006B5235" w:rsidP="006E7C51">
      <w:pPr>
        <w:pStyle w:val="mojeodstavce"/>
        <w:numPr>
          <w:ilvl w:val="0"/>
          <w:numId w:val="13"/>
        </w:numPr>
        <w:spacing w:after="120"/>
        <w:rPr>
          <w:rFonts w:cs="Arial"/>
          <w:sz w:val="20"/>
        </w:rPr>
      </w:pPr>
      <w:r w:rsidRPr="003D64B5">
        <w:rPr>
          <w:rFonts w:cs="Arial"/>
          <w:sz w:val="20"/>
        </w:rPr>
        <w:t>Závazek ochrany důvěrných informací zůstává v platnosti i po splnění závazků dle této smlouvy.</w:t>
      </w:r>
    </w:p>
    <w:p w14:paraId="058A0CA7" w14:textId="77777777" w:rsidR="006B5235" w:rsidRPr="003D64B5" w:rsidRDefault="006B5235" w:rsidP="006E7C51">
      <w:pPr>
        <w:pStyle w:val="mojeodstavce"/>
        <w:numPr>
          <w:ilvl w:val="0"/>
          <w:numId w:val="13"/>
        </w:numPr>
        <w:spacing w:after="120"/>
        <w:rPr>
          <w:rFonts w:cs="Arial"/>
          <w:sz w:val="20"/>
        </w:rPr>
      </w:pPr>
      <w:r w:rsidRPr="003D64B5">
        <w:rPr>
          <w:rFonts w:cs="Arial"/>
          <w:sz w:val="20"/>
        </w:rPr>
        <w:t>Prodávající</w:t>
      </w:r>
      <w:r w:rsidR="00611264" w:rsidRPr="003D64B5">
        <w:rPr>
          <w:rFonts w:cs="Arial"/>
          <w:sz w:val="20"/>
        </w:rPr>
        <w:t xml:space="preserve"> </w:t>
      </w:r>
      <w:r w:rsidRPr="003D64B5">
        <w:rPr>
          <w:rFonts w:cs="Arial"/>
          <w:sz w:val="20"/>
        </w:rPr>
        <w:t xml:space="preserve">se zavazuje přenést svou povinnost mlčenlivosti na všechny své zaměstnance podílející se se souhlasem </w:t>
      </w:r>
      <w:r w:rsidR="00611264" w:rsidRPr="003D64B5">
        <w:rPr>
          <w:rFonts w:cs="Arial"/>
          <w:sz w:val="20"/>
        </w:rPr>
        <w:t xml:space="preserve">kupujícího </w:t>
      </w:r>
      <w:r w:rsidRPr="003D64B5">
        <w:rPr>
          <w:rFonts w:cs="Arial"/>
          <w:sz w:val="20"/>
        </w:rPr>
        <w:t xml:space="preserve">na plnění </w:t>
      </w:r>
      <w:r w:rsidR="00611264" w:rsidRPr="003D64B5">
        <w:rPr>
          <w:rFonts w:cs="Arial"/>
          <w:sz w:val="20"/>
        </w:rPr>
        <w:t>této smlouvy</w:t>
      </w:r>
      <w:r w:rsidRPr="003D64B5">
        <w:rPr>
          <w:rFonts w:cs="Arial"/>
          <w:sz w:val="20"/>
        </w:rPr>
        <w:t xml:space="preserve">. </w:t>
      </w:r>
    </w:p>
    <w:p w14:paraId="40C832C7" w14:textId="77777777" w:rsidR="00CB7E3F" w:rsidRPr="003D64B5" w:rsidRDefault="00CB7E3F" w:rsidP="00CB7E3F">
      <w:pPr>
        <w:pStyle w:val="mojeodstavce"/>
        <w:numPr>
          <w:ilvl w:val="0"/>
          <w:numId w:val="0"/>
        </w:numPr>
        <w:spacing w:before="0"/>
        <w:jc w:val="center"/>
        <w:rPr>
          <w:rFonts w:cs="Arial"/>
          <w:b/>
          <w:sz w:val="20"/>
        </w:rPr>
      </w:pPr>
    </w:p>
    <w:p w14:paraId="6B2AE9B6" w14:textId="6BBFED52" w:rsidR="001D58B9" w:rsidRPr="003D64B5" w:rsidRDefault="0015130B" w:rsidP="00CB7E3F">
      <w:pPr>
        <w:pStyle w:val="mojeodstavce"/>
        <w:numPr>
          <w:ilvl w:val="0"/>
          <w:numId w:val="0"/>
        </w:numPr>
        <w:spacing w:before="0"/>
        <w:jc w:val="center"/>
        <w:rPr>
          <w:rFonts w:cs="Arial"/>
          <w:b/>
          <w:caps/>
          <w:sz w:val="20"/>
        </w:rPr>
      </w:pPr>
      <w:r w:rsidRPr="003D64B5">
        <w:rPr>
          <w:rFonts w:cs="Arial"/>
          <w:b/>
          <w:sz w:val="20"/>
        </w:rPr>
        <w:t>IX.</w:t>
      </w:r>
      <w:r w:rsidR="00CB7E3F" w:rsidRPr="003D64B5">
        <w:rPr>
          <w:rFonts w:cs="Arial"/>
          <w:b/>
          <w:sz w:val="20"/>
        </w:rPr>
        <w:t xml:space="preserve"> </w:t>
      </w:r>
      <w:r w:rsidR="001D58B9" w:rsidRPr="003D64B5">
        <w:rPr>
          <w:rFonts w:cs="Arial"/>
          <w:b/>
          <w:caps/>
          <w:sz w:val="20"/>
        </w:rPr>
        <w:t>Smluvní sankce</w:t>
      </w:r>
    </w:p>
    <w:p w14:paraId="6854D0A5" w14:textId="498F17F3" w:rsidR="005B5864" w:rsidRPr="003D64B5" w:rsidRDefault="005B5864" w:rsidP="005B5864">
      <w:pPr>
        <w:pStyle w:val="Zkladntext"/>
        <w:widowControl/>
        <w:numPr>
          <w:ilvl w:val="0"/>
          <w:numId w:val="1"/>
        </w:numPr>
        <w:rPr>
          <w:sz w:val="20"/>
          <w:szCs w:val="20"/>
        </w:rPr>
      </w:pPr>
      <w:r w:rsidRPr="003D64B5">
        <w:rPr>
          <w:sz w:val="20"/>
          <w:szCs w:val="20"/>
        </w:rPr>
        <w:t>Pokud prodávající nedodrží</w:t>
      </w:r>
      <w:r w:rsidRPr="003D64B5">
        <w:rPr>
          <w:color w:val="FF0000"/>
          <w:sz w:val="20"/>
          <w:szCs w:val="20"/>
        </w:rPr>
        <w:t xml:space="preserve"> </w:t>
      </w:r>
      <w:r w:rsidRPr="003D64B5">
        <w:rPr>
          <w:sz w:val="20"/>
          <w:szCs w:val="20"/>
        </w:rPr>
        <w:t>termín</w:t>
      </w:r>
      <w:r w:rsidR="00D944CD" w:rsidRPr="003D64B5">
        <w:rPr>
          <w:sz w:val="20"/>
          <w:szCs w:val="20"/>
        </w:rPr>
        <w:t xml:space="preserve"> pro řádnou dodávku předmětu smlouvy</w:t>
      </w:r>
      <w:r w:rsidRPr="003D64B5">
        <w:rPr>
          <w:sz w:val="20"/>
          <w:szCs w:val="20"/>
        </w:rPr>
        <w:t xml:space="preserve"> stanoven</w:t>
      </w:r>
      <w:r w:rsidR="00D944CD" w:rsidRPr="003D64B5">
        <w:rPr>
          <w:sz w:val="20"/>
          <w:szCs w:val="20"/>
        </w:rPr>
        <w:t>ý</w:t>
      </w:r>
      <w:r w:rsidRPr="003D64B5">
        <w:rPr>
          <w:sz w:val="20"/>
          <w:szCs w:val="20"/>
        </w:rPr>
        <w:t xml:space="preserve"> v čl. III</w:t>
      </w:r>
      <w:r w:rsidR="00256BBC" w:rsidRPr="003D64B5">
        <w:rPr>
          <w:sz w:val="20"/>
          <w:szCs w:val="20"/>
        </w:rPr>
        <w:t>  této</w:t>
      </w:r>
      <w:r w:rsidRPr="003D64B5">
        <w:rPr>
          <w:sz w:val="20"/>
          <w:szCs w:val="20"/>
        </w:rPr>
        <w:t xml:space="preserve"> </w:t>
      </w:r>
      <w:r w:rsidR="00256BBC" w:rsidRPr="003D64B5">
        <w:rPr>
          <w:sz w:val="20"/>
          <w:szCs w:val="20"/>
        </w:rPr>
        <w:t>smlouvy</w:t>
      </w:r>
      <w:r w:rsidR="00D944CD" w:rsidRPr="003D64B5">
        <w:rPr>
          <w:sz w:val="20"/>
          <w:szCs w:val="20"/>
        </w:rPr>
        <w:t>,</w:t>
      </w:r>
      <w:r w:rsidR="00256BBC" w:rsidRPr="003D64B5">
        <w:rPr>
          <w:sz w:val="20"/>
          <w:szCs w:val="20"/>
        </w:rPr>
        <w:t xml:space="preserve"> </w:t>
      </w:r>
      <w:r w:rsidRPr="003D64B5">
        <w:rPr>
          <w:sz w:val="20"/>
          <w:szCs w:val="20"/>
        </w:rPr>
        <w:t xml:space="preserve">má kupující </w:t>
      </w:r>
      <w:r w:rsidR="00D944CD" w:rsidRPr="003D64B5">
        <w:rPr>
          <w:sz w:val="20"/>
          <w:szCs w:val="20"/>
        </w:rPr>
        <w:t xml:space="preserve">právo </w:t>
      </w:r>
      <w:r w:rsidRPr="003D64B5">
        <w:rPr>
          <w:sz w:val="20"/>
          <w:szCs w:val="20"/>
        </w:rPr>
        <w:t xml:space="preserve">uplatnit vůči prodávajícímu smluvní pokutu ve výši </w:t>
      </w:r>
      <w:r w:rsidR="00D944CD" w:rsidRPr="003D64B5">
        <w:rPr>
          <w:sz w:val="20"/>
          <w:szCs w:val="20"/>
        </w:rPr>
        <w:t xml:space="preserve">0,1 % z kupní ceny </w:t>
      </w:r>
      <w:r w:rsidR="00C81A1A" w:rsidRPr="003D64B5">
        <w:rPr>
          <w:sz w:val="20"/>
          <w:szCs w:val="20"/>
        </w:rPr>
        <w:t xml:space="preserve">celkem vč. DPH </w:t>
      </w:r>
      <w:r w:rsidRPr="003D64B5">
        <w:rPr>
          <w:sz w:val="20"/>
          <w:szCs w:val="20"/>
        </w:rPr>
        <w:t xml:space="preserve">každý i započatý den prodlení. V případě prodlení </w:t>
      </w:r>
      <w:r w:rsidR="009272CD" w:rsidRPr="003D64B5">
        <w:rPr>
          <w:sz w:val="20"/>
          <w:szCs w:val="20"/>
        </w:rPr>
        <w:t>prodávajícího s</w:t>
      </w:r>
      <w:r w:rsidR="00C81A1A" w:rsidRPr="003D64B5">
        <w:rPr>
          <w:sz w:val="20"/>
          <w:szCs w:val="20"/>
        </w:rPr>
        <w:t xml:space="preserve"> řádnou dodávkou </w:t>
      </w:r>
      <w:r w:rsidRPr="003D64B5">
        <w:rPr>
          <w:sz w:val="20"/>
          <w:szCs w:val="20"/>
        </w:rPr>
        <w:t xml:space="preserve">předmětu smlouvy delším než 15 dní je kupující oprávněn od </w:t>
      </w:r>
      <w:r w:rsidR="00C81A1A" w:rsidRPr="003D64B5">
        <w:rPr>
          <w:sz w:val="20"/>
          <w:szCs w:val="20"/>
        </w:rPr>
        <w:t xml:space="preserve">této </w:t>
      </w:r>
      <w:r w:rsidRPr="003D64B5">
        <w:rPr>
          <w:sz w:val="20"/>
          <w:szCs w:val="20"/>
        </w:rPr>
        <w:t>smlouvy odstoupit.</w:t>
      </w:r>
      <w:r w:rsidR="00C81A1A" w:rsidRPr="003D64B5">
        <w:rPr>
          <w:sz w:val="20"/>
          <w:szCs w:val="20"/>
        </w:rPr>
        <w:t xml:space="preserve"> Odstoupením kupujícího od smlouvy nezaniká nárok kupujícího na již vzniklou smluvní pokutu v této souvislosti.</w:t>
      </w:r>
    </w:p>
    <w:p w14:paraId="18D52894" w14:textId="1CEDA7B1" w:rsidR="006E603B" w:rsidRPr="003D64B5" w:rsidRDefault="001D58B9" w:rsidP="006E603B">
      <w:pPr>
        <w:pStyle w:val="Zkladntext"/>
        <w:widowControl/>
        <w:numPr>
          <w:ilvl w:val="0"/>
          <w:numId w:val="1"/>
        </w:numPr>
        <w:rPr>
          <w:sz w:val="20"/>
          <w:szCs w:val="20"/>
        </w:rPr>
      </w:pPr>
      <w:r w:rsidRPr="003D64B5">
        <w:rPr>
          <w:sz w:val="20"/>
          <w:szCs w:val="20"/>
        </w:rPr>
        <w:t xml:space="preserve">Při nedodržení </w:t>
      </w:r>
      <w:r w:rsidR="000606FB" w:rsidRPr="003D64B5">
        <w:rPr>
          <w:sz w:val="20"/>
          <w:szCs w:val="20"/>
        </w:rPr>
        <w:t>lhůty</w:t>
      </w:r>
      <w:r w:rsidRPr="003D64B5">
        <w:rPr>
          <w:sz w:val="20"/>
          <w:szCs w:val="20"/>
        </w:rPr>
        <w:t xml:space="preserve"> splatnosti </w:t>
      </w:r>
      <w:r w:rsidR="00573DAC" w:rsidRPr="003D64B5">
        <w:rPr>
          <w:sz w:val="20"/>
          <w:szCs w:val="20"/>
        </w:rPr>
        <w:t xml:space="preserve">kupní ceny kupujícím </w:t>
      </w:r>
      <w:r w:rsidRPr="003D64B5">
        <w:rPr>
          <w:sz w:val="20"/>
          <w:szCs w:val="20"/>
        </w:rPr>
        <w:t xml:space="preserve">má právo prodávající požadovat </w:t>
      </w:r>
      <w:r w:rsidR="00573DAC" w:rsidRPr="003D64B5">
        <w:rPr>
          <w:sz w:val="20"/>
          <w:szCs w:val="20"/>
        </w:rPr>
        <w:t xml:space="preserve">po kupujícím </w:t>
      </w:r>
      <w:r w:rsidRPr="003D64B5">
        <w:rPr>
          <w:sz w:val="20"/>
          <w:szCs w:val="20"/>
        </w:rPr>
        <w:t>zaplacení úroků z prodlení ve výši 0,05% z nezaplacené částky za každý i započatý den prodlení.</w:t>
      </w:r>
    </w:p>
    <w:p w14:paraId="01CE10D1" w14:textId="6446EA8B" w:rsidR="00697469" w:rsidRPr="003D64B5" w:rsidRDefault="001D58B9" w:rsidP="002847D4">
      <w:pPr>
        <w:pStyle w:val="Zkladntext"/>
        <w:widowControl/>
        <w:numPr>
          <w:ilvl w:val="0"/>
          <w:numId w:val="1"/>
        </w:numPr>
        <w:rPr>
          <w:sz w:val="20"/>
          <w:szCs w:val="20"/>
        </w:rPr>
      </w:pPr>
      <w:r w:rsidRPr="003D64B5">
        <w:rPr>
          <w:sz w:val="20"/>
          <w:szCs w:val="20"/>
        </w:rPr>
        <w:t xml:space="preserve">Při nedodržení </w:t>
      </w:r>
      <w:r w:rsidR="000606FB" w:rsidRPr="003D64B5">
        <w:rPr>
          <w:sz w:val="20"/>
          <w:szCs w:val="20"/>
        </w:rPr>
        <w:t>lhůty</w:t>
      </w:r>
      <w:r w:rsidRPr="003D64B5">
        <w:rPr>
          <w:sz w:val="20"/>
          <w:szCs w:val="20"/>
        </w:rPr>
        <w:t xml:space="preserve"> pro odstranění vad předmětu smlouvy</w:t>
      </w:r>
      <w:r w:rsidR="00573DAC" w:rsidRPr="003D64B5">
        <w:rPr>
          <w:sz w:val="20"/>
          <w:szCs w:val="20"/>
        </w:rPr>
        <w:t xml:space="preserve"> prodávajícím</w:t>
      </w:r>
      <w:r w:rsidRPr="003D64B5">
        <w:rPr>
          <w:sz w:val="20"/>
          <w:szCs w:val="20"/>
        </w:rPr>
        <w:t xml:space="preserve">, má právo kupující uplatnit </w:t>
      </w:r>
      <w:r w:rsidR="001254F5" w:rsidRPr="003D64B5">
        <w:rPr>
          <w:sz w:val="20"/>
          <w:szCs w:val="20"/>
        </w:rPr>
        <w:t xml:space="preserve">vůči prodávajícímu </w:t>
      </w:r>
      <w:r w:rsidRPr="003D64B5">
        <w:rPr>
          <w:sz w:val="20"/>
          <w:szCs w:val="20"/>
        </w:rPr>
        <w:t xml:space="preserve">smluvní pokutu ve výši </w:t>
      </w:r>
      <w:r w:rsidR="00C81A1A" w:rsidRPr="003D64B5">
        <w:rPr>
          <w:sz w:val="20"/>
          <w:szCs w:val="20"/>
        </w:rPr>
        <w:t xml:space="preserve">0,1 % z kupní ceny celkem vč. DPH </w:t>
      </w:r>
      <w:r w:rsidRPr="003D64B5">
        <w:rPr>
          <w:sz w:val="20"/>
          <w:szCs w:val="20"/>
        </w:rPr>
        <w:t>za vadu a každý i započatý den prodlení.</w:t>
      </w:r>
    </w:p>
    <w:p w14:paraId="79C63B17" w14:textId="6EC9A6C5" w:rsidR="00A560FA" w:rsidRPr="003D64B5" w:rsidRDefault="00A560FA" w:rsidP="00B66FF0">
      <w:pPr>
        <w:pStyle w:val="Zkladntext"/>
        <w:widowControl/>
        <w:numPr>
          <w:ilvl w:val="0"/>
          <w:numId w:val="1"/>
        </w:numPr>
        <w:rPr>
          <w:sz w:val="20"/>
          <w:szCs w:val="20"/>
        </w:rPr>
      </w:pPr>
      <w:r w:rsidRPr="003D64B5">
        <w:rPr>
          <w:sz w:val="20"/>
          <w:szCs w:val="20"/>
        </w:rPr>
        <w:t xml:space="preserve">Pokud prodávající </w:t>
      </w:r>
      <w:r w:rsidR="00332738" w:rsidRPr="003D64B5">
        <w:rPr>
          <w:sz w:val="20"/>
          <w:szCs w:val="20"/>
        </w:rPr>
        <w:t xml:space="preserve">bude </w:t>
      </w:r>
      <w:r w:rsidR="00B66FF0" w:rsidRPr="003D64B5">
        <w:rPr>
          <w:sz w:val="20"/>
          <w:szCs w:val="20"/>
        </w:rPr>
        <w:t xml:space="preserve">v prodlení s </w:t>
      </w:r>
      <w:r w:rsidR="00332738" w:rsidRPr="003D64B5">
        <w:rPr>
          <w:sz w:val="20"/>
          <w:szCs w:val="20"/>
        </w:rPr>
        <w:t>poskytov</w:t>
      </w:r>
      <w:r w:rsidR="00B66FF0" w:rsidRPr="003D64B5">
        <w:rPr>
          <w:sz w:val="20"/>
          <w:szCs w:val="20"/>
        </w:rPr>
        <w:t>áním</w:t>
      </w:r>
      <w:r w:rsidR="00332738" w:rsidRPr="003D64B5">
        <w:rPr>
          <w:sz w:val="20"/>
          <w:szCs w:val="20"/>
        </w:rPr>
        <w:t xml:space="preserve"> následn</w:t>
      </w:r>
      <w:r w:rsidR="00B66FF0" w:rsidRPr="003D64B5">
        <w:rPr>
          <w:sz w:val="20"/>
          <w:szCs w:val="20"/>
        </w:rPr>
        <w:t>é</w:t>
      </w:r>
      <w:r w:rsidR="00332738" w:rsidRPr="003D64B5">
        <w:rPr>
          <w:sz w:val="20"/>
          <w:szCs w:val="20"/>
        </w:rPr>
        <w:t xml:space="preserve"> technick</w:t>
      </w:r>
      <w:r w:rsidR="00B66FF0" w:rsidRPr="003D64B5">
        <w:rPr>
          <w:sz w:val="20"/>
          <w:szCs w:val="20"/>
        </w:rPr>
        <w:t>é</w:t>
      </w:r>
      <w:r w:rsidR="00332738" w:rsidRPr="003D64B5">
        <w:rPr>
          <w:sz w:val="20"/>
          <w:szCs w:val="20"/>
        </w:rPr>
        <w:t xml:space="preserve"> podpor</w:t>
      </w:r>
      <w:r w:rsidR="00B66FF0" w:rsidRPr="003D64B5">
        <w:rPr>
          <w:sz w:val="20"/>
          <w:szCs w:val="20"/>
        </w:rPr>
        <w:t>y</w:t>
      </w:r>
      <w:r w:rsidRPr="003D64B5">
        <w:rPr>
          <w:sz w:val="20"/>
          <w:szCs w:val="20"/>
        </w:rPr>
        <w:t xml:space="preserve"> dle čl. II odst. 2 písm</w:t>
      </w:r>
      <w:r w:rsidR="0001674C" w:rsidRPr="003D64B5">
        <w:rPr>
          <w:sz w:val="20"/>
          <w:szCs w:val="20"/>
        </w:rPr>
        <w:t>.</w:t>
      </w:r>
      <w:r w:rsidR="00332738" w:rsidRPr="003D64B5">
        <w:rPr>
          <w:sz w:val="20"/>
          <w:szCs w:val="20"/>
        </w:rPr>
        <w:t xml:space="preserve"> d) zavazuje se prodávající uhradit kupujícímu smluvní pokutu ve výši 0,</w:t>
      </w:r>
      <w:r w:rsidR="00B66FF0" w:rsidRPr="003D64B5">
        <w:rPr>
          <w:sz w:val="20"/>
          <w:szCs w:val="20"/>
        </w:rPr>
        <w:t>1</w:t>
      </w:r>
      <w:r w:rsidR="00332738" w:rsidRPr="003D64B5">
        <w:rPr>
          <w:sz w:val="20"/>
          <w:szCs w:val="20"/>
        </w:rPr>
        <w:t>% z kupní ceny celkem vč. DPH za každý i započatý den prodlení.</w:t>
      </w:r>
      <w:r w:rsidR="00B66FF0" w:rsidRPr="003D64B5">
        <w:rPr>
          <w:sz w:val="20"/>
          <w:szCs w:val="20"/>
        </w:rPr>
        <w:t xml:space="preserve"> V případě prodlení s poskytováním technické podpory delším než 7 dní, je kupující </w:t>
      </w:r>
      <w:r w:rsidR="006411FC" w:rsidRPr="003D64B5">
        <w:rPr>
          <w:sz w:val="20"/>
          <w:szCs w:val="20"/>
        </w:rPr>
        <w:t xml:space="preserve">(vedle svého nároku na smluvní pokutu) </w:t>
      </w:r>
      <w:r w:rsidR="00B66FF0" w:rsidRPr="003D64B5">
        <w:rPr>
          <w:sz w:val="20"/>
          <w:szCs w:val="20"/>
        </w:rPr>
        <w:t xml:space="preserve">oprávněn </w:t>
      </w:r>
      <w:r w:rsidR="006411FC" w:rsidRPr="003D64B5">
        <w:rPr>
          <w:sz w:val="20"/>
          <w:szCs w:val="20"/>
        </w:rPr>
        <w:t xml:space="preserve">si také </w:t>
      </w:r>
      <w:r w:rsidR="00B66FF0" w:rsidRPr="003D64B5">
        <w:rPr>
          <w:sz w:val="20"/>
          <w:szCs w:val="20"/>
        </w:rPr>
        <w:t xml:space="preserve">poskytování technické podpory jinou odborně způsobilou osobou, a to na náklady prodávajícího.  </w:t>
      </w:r>
    </w:p>
    <w:p w14:paraId="5967CFA1" w14:textId="2FD9BF5D" w:rsidR="00F77F0E" w:rsidRPr="003D64B5" w:rsidRDefault="001D58B9" w:rsidP="00F77F0E">
      <w:pPr>
        <w:pStyle w:val="Zkladntext"/>
        <w:widowControl/>
        <w:numPr>
          <w:ilvl w:val="0"/>
          <w:numId w:val="1"/>
        </w:numPr>
        <w:rPr>
          <w:sz w:val="20"/>
          <w:szCs w:val="20"/>
        </w:rPr>
      </w:pPr>
      <w:r w:rsidRPr="003D64B5">
        <w:rPr>
          <w:sz w:val="20"/>
          <w:szCs w:val="20"/>
        </w:rPr>
        <w:t>Uplatněním smluvní</w:t>
      </w:r>
      <w:r w:rsidR="00C81A1A" w:rsidRPr="003D64B5">
        <w:rPr>
          <w:sz w:val="20"/>
          <w:szCs w:val="20"/>
        </w:rPr>
        <w:t>ch</w:t>
      </w:r>
      <w:r w:rsidRPr="003D64B5">
        <w:rPr>
          <w:sz w:val="20"/>
          <w:szCs w:val="20"/>
        </w:rPr>
        <w:t xml:space="preserve"> pokut</w:t>
      </w:r>
      <w:r w:rsidR="00C81A1A" w:rsidRPr="003D64B5">
        <w:rPr>
          <w:sz w:val="20"/>
          <w:szCs w:val="20"/>
        </w:rPr>
        <w:t xml:space="preserve"> z této smlouvy</w:t>
      </w:r>
      <w:r w:rsidRPr="003D64B5">
        <w:rPr>
          <w:sz w:val="20"/>
          <w:szCs w:val="20"/>
        </w:rPr>
        <w:t xml:space="preserve"> není dotčen nárok ani jedné ze stran na náhradu škody vzniklé v důsledku porušení smluvních povinností druhé strany a to v celé její výši.</w:t>
      </w:r>
    </w:p>
    <w:p w14:paraId="54BF73E7" w14:textId="77777777" w:rsidR="00CB7E3F" w:rsidRPr="003D64B5" w:rsidRDefault="00CB7E3F" w:rsidP="00CB7E3F">
      <w:pPr>
        <w:pStyle w:val="Zkladntext"/>
        <w:widowControl/>
        <w:ind w:left="567"/>
        <w:rPr>
          <w:sz w:val="20"/>
          <w:szCs w:val="20"/>
        </w:rPr>
      </w:pPr>
    </w:p>
    <w:p w14:paraId="7150375E" w14:textId="3845BADE" w:rsidR="001D58B9" w:rsidRPr="003D64B5" w:rsidRDefault="0015130B" w:rsidP="00CB7E3F">
      <w:pPr>
        <w:pStyle w:val="Zkladntext"/>
        <w:widowControl/>
        <w:spacing w:after="0"/>
        <w:jc w:val="center"/>
        <w:rPr>
          <w:b/>
          <w:caps/>
          <w:sz w:val="20"/>
          <w:szCs w:val="20"/>
        </w:rPr>
      </w:pPr>
      <w:r w:rsidRPr="003D64B5">
        <w:rPr>
          <w:b/>
          <w:sz w:val="20"/>
          <w:szCs w:val="20"/>
        </w:rPr>
        <w:t>X</w:t>
      </w:r>
      <w:r w:rsidR="001D58B9" w:rsidRPr="003D64B5">
        <w:rPr>
          <w:b/>
          <w:sz w:val="20"/>
          <w:szCs w:val="20"/>
        </w:rPr>
        <w:t>.</w:t>
      </w:r>
      <w:r w:rsidR="00CB7E3F" w:rsidRPr="003D64B5">
        <w:rPr>
          <w:b/>
          <w:sz w:val="20"/>
          <w:szCs w:val="20"/>
        </w:rPr>
        <w:t xml:space="preserve"> </w:t>
      </w:r>
      <w:r w:rsidR="001D58B9" w:rsidRPr="003D64B5">
        <w:rPr>
          <w:b/>
          <w:caps/>
          <w:sz w:val="20"/>
          <w:szCs w:val="20"/>
        </w:rPr>
        <w:t xml:space="preserve">ZÁRUční </w:t>
      </w:r>
      <w:r w:rsidR="009F7BE7" w:rsidRPr="003D64B5">
        <w:rPr>
          <w:b/>
          <w:caps/>
          <w:sz w:val="20"/>
          <w:szCs w:val="20"/>
        </w:rPr>
        <w:t>podmínky</w:t>
      </w:r>
    </w:p>
    <w:p w14:paraId="2D690DAE" w14:textId="77777777" w:rsidR="00E02806" w:rsidRPr="003D64B5" w:rsidRDefault="001D58B9" w:rsidP="006E7C51">
      <w:pPr>
        <w:pStyle w:val="Zkladntextodsazen"/>
        <w:numPr>
          <w:ilvl w:val="0"/>
          <w:numId w:val="8"/>
        </w:numPr>
        <w:tabs>
          <w:tab w:val="clear" w:pos="1260"/>
          <w:tab w:val="left" w:pos="567"/>
        </w:tabs>
        <w:ind w:left="567" w:hanging="567"/>
        <w:rPr>
          <w:rFonts w:ascii="Arial" w:hAnsi="Arial" w:cs="Arial"/>
          <w:sz w:val="20"/>
          <w:szCs w:val="20"/>
        </w:rPr>
      </w:pPr>
      <w:r w:rsidRPr="003D64B5">
        <w:rPr>
          <w:rFonts w:ascii="Arial" w:hAnsi="Arial" w:cs="Arial"/>
          <w:sz w:val="20"/>
          <w:szCs w:val="20"/>
        </w:rPr>
        <w:t xml:space="preserve">Prodávající garantuje, že </w:t>
      </w:r>
      <w:r w:rsidR="000606FB" w:rsidRPr="003D64B5">
        <w:rPr>
          <w:rFonts w:ascii="Arial" w:hAnsi="Arial" w:cs="Arial"/>
          <w:sz w:val="20"/>
          <w:szCs w:val="20"/>
        </w:rPr>
        <w:t>předmět smlouvy</w:t>
      </w:r>
      <w:r w:rsidRPr="003D64B5">
        <w:rPr>
          <w:rFonts w:ascii="Arial" w:hAnsi="Arial" w:cs="Arial"/>
          <w:sz w:val="20"/>
          <w:szCs w:val="20"/>
        </w:rPr>
        <w:t xml:space="preserve"> plně odpovídá technickým a jakostním podmínkám dle požadavků kupujícího a splňuje vlastnosti stanovené platnými technickými a právními normami.</w:t>
      </w:r>
    </w:p>
    <w:p w14:paraId="323EA1DB" w14:textId="77777777" w:rsidR="0044186A" w:rsidRPr="003D64B5" w:rsidRDefault="00F64750" w:rsidP="006E7C51">
      <w:pPr>
        <w:pStyle w:val="Zkladntextodsazen"/>
        <w:numPr>
          <w:ilvl w:val="0"/>
          <w:numId w:val="8"/>
        </w:numPr>
        <w:tabs>
          <w:tab w:val="clear" w:pos="1260"/>
          <w:tab w:val="left" w:pos="567"/>
        </w:tabs>
        <w:ind w:left="567" w:hanging="567"/>
        <w:rPr>
          <w:rFonts w:ascii="Arial" w:hAnsi="Arial" w:cs="Arial"/>
          <w:sz w:val="20"/>
          <w:szCs w:val="20"/>
        </w:rPr>
      </w:pPr>
      <w:r w:rsidRPr="003D64B5">
        <w:rPr>
          <w:rFonts w:ascii="Arial" w:hAnsi="Arial" w:cs="Arial"/>
          <w:sz w:val="20"/>
          <w:szCs w:val="20"/>
        </w:rPr>
        <w:t xml:space="preserve">Prodávající </w:t>
      </w:r>
      <w:r w:rsidR="0044186A" w:rsidRPr="003D64B5">
        <w:rPr>
          <w:rFonts w:ascii="Arial" w:hAnsi="Arial" w:cs="Arial"/>
          <w:sz w:val="20"/>
          <w:szCs w:val="20"/>
        </w:rPr>
        <w:t xml:space="preserve">přejímá tuto záruku za jakost předmětu </w:t>
      </w:r>
      <w:r w:rsidR="000606FB" w:rsidRPr="003D64B5">
        <w:rPr>
          <w:rFonts w:ascii="Arial" w:hAnsi="Arial" w:cs="Arial"/>
          <w:sz w:val="20"/>
          <w:szCs w:val="20"/>
        </w:rPr>
        <w:t>smlouvy</w:t>
      </w:r>
      <w:r w:rsidR="0044186A" w:rsidRPr="003D64B5">
        <w:rPr>
          <w:rFonts w:ascii="Arial" w:hAnsi="Arial" w:cs="Arial"/>
          <w:sz w:val="20"/>
          <w:szCs w:val="20"/>
        </w:rPr>
        <w:t xml:space="preserve">: </w:t>
      </w:r>
      <w:r w:rsidR="003C7C9D" w:rsidRPr="003D64B5">
        <w:rPr>
          <w:rFonts w:ascii="Arial" w:hAnsi="Arial" w:cs="Arial"/>
          <w:sz w:val="20"/>
          <w:szCs w:val="20"/>
        </w:rPr>
        <w:t xml:space="preserve">Na jednotlivé položky předmětu smlouvy je stanovena záruční doba </w:t>
      </w:r>
      <w:r w:rsidR="0044186A" w:rsidRPr="003D64B5">
        <w:rPr>
          <w:rFonts w:ascii="Arial" w:hAnsi="Arial" w:cs="Arial"/>
          <w:sz w:val="20"/>
          <w:szCs w:val="20"/>
        </w:rPr>
        <w:t xml:space="preserve">po dobu minimálně </w:t>
      </w:r>
      <w:r w:rsidR="003C7C9D" w:rsidRPr="003D64B5">
        <w:rPr>
          <w:rFonts w:ascii="Arial" w:hAnsi="Arial" w:cs="Arial"/>
          <w:b/>
          <w:sz w:val="20"/>
          <w:szCs w:val="20"/>
        </w:rPr>
        <w:t>24</w:t>
      </w:r>
      <w:r w:rsidR="0044186A" w:rsidRPr="003D64B5">
        <w:rPr>
          <w:rFonts w:ascii="Arial" w:hAnsi="Arial" w:cs="Arial"/>
          <w:b/>
          <w:sz w:val="20"/>
          <w:szCs w:val="20"/>
        </w:rPr>
        <w:t xml:space="preserve"> měsíců</w:t>
      </w:r>
      <w:r w:rsidR="0044186A" w:rsidRPr="003D64B5">
        <w:rPr>
          <w:rFonts w:ascii="Arial" w:hAnsi="Arial" w:cs="Arial"/>
          <w:sz w:val="20"/>
          <w:szCs w:val="20"/>
        </w:rPr>
        <w:t xml:space="preserve"> ode dne předání a převzetí</w:t>
      </w:r>
      <w:r w:rsidR="003C7C9D" w:rsidRPr="003D64B5">
        <w:rPr>
          <w:rFonts w:ascii="Arial" w:hAnsi="Arial" w:cs="Arial"/>
          <w:sz w:val="20"/>
          <w:szCs w:val="20"/>
        </w:rPr>
        <w:t xml:space="preserve">, pokud jednotlivé záruční listy nestanoví záruční dobu delší. </w:t>
      </w:r>
      <w:r w:rsidR="0044186A" w:rsidRPr="003D64B5">
        <w:rPr>
          <w:rFonts w:ascii="Arial" w:hAnsi="Arial" w:cs="Arial"/>
          <w:sz w:val="20"/>
          <w:szCs w:val="20"/>
        </w:rPr>
        <w:t xml:space="preserve"> </w:t>
      </w:r>
    </w:p>
    <w:p w14:paraId="27D419A3" w14:textId="77777777" w:rsidR="00585A64" w:rsidRPr="003D64B5" w:rsidRDefault="001D58B9" w:rsidP="006E7C51">
      <w:pPr>
        <w:pStyle w:val="Zkladntextodsazen"/>
        <w:numPr>
          <w:ilvl w:val="0"/>
          <w:numId w:val="8"/>
        </w:numPr>
        <w:tabs>
          <w:tab w:val="clear" w:pos="1260"/>
          <w:tab w:val="left" w:pos="567"/>
        </w:tabs>
        <w:ind w:left="567" w:hanging="567"/>
        <w:rPr>
          <w:rFonts w:ascii="Arial" w:hAnsi="Arial" w:cs="Arial"/>
          <w:sz w:val="20"/>
          <w:szCs w:val="20"/>
        </w:rPr>
      </w:pPr>
      <w:r w:rsidRPr="003D64B5">
        <w:rPr>
          <w:rFonts w:ascii="Arial" w:hAnsi="Arial" w:cs="Arial"/>
          <w:sz w:val="20"/>
          <w:szCs w:val="20"/>
        </w:rPr>
        <w:t>Záruční doba neběží po dobu, po kterou kupující nemůže užívat předmět smlouvy pro jeho vady.</w:t>
      </w:r>
    </w:p>
    <w:p w14:paraId="0EE85C35" w14:textId="77777777" w:rsidR="001F1B52" w:rsidRPr="003D64B5" w:rsidRDefault="001F1B52" w:rsidP="006E7C51">
      <w:pPr>
        <w:pStyle w:val="Zkladntextodsazen"/>
        <w:numPr>
          <w:ilvl w:val="0"/>
          <w:numId w:val="8"/>
        </w:numPr>
        <w:tabs>
          <w:tab w:val="clear" w:pos="1260"/>
          <w:tab w:val="left" w:pos="567"/>
        </w:tabs>
        <w:ind w:left="567" w:hanging="567"/>
        <w:rPr>
          <w:rFonts w:ascii="Arial" w:hAnsi="Arial" w:cs="Arial"/>
          <w:sz w:val="20"/>
          <w:szCs w:val="20"/>
        </w:rPr>
      </w:pPr>
      <w:r w:rsidRPr="003D64B5">
        <w:rPr>
          <w:rFonts w:ascii="Arial" w:hAnsi="Arial" w:cs="Arial"/>
          <w:sz w:val="20"/>
          <w:szCs w:val="20"/>
        </w:rPr>
        <w:t>Předmět smlouvy bude vadný, nebude-li</w:t>
      </w:r>
    </w:p>
    <w:p w14:paraId="03261681" w14:textId="5BB3FB5D" w:rsidR="001F1B52" w:rsidRPr="003D64B5" w:rsidRDefault="001F1B52" w:rsidP="00A560FA">
      <w:pPr>
        <w:pStyle w:val="Zkladntextodsazen"/>
        <w:numPr>
          <w:ilvl w:val="0"/>
          <w:numId w:val="19"/>
        </w:numPr>
        <w:tabs>
          <w:tab w:val="clear" w:pos="1260"/>
          <w:tab w:val="left" w:pos="567"/>
        </w:tabs>
        <w:ind w:left="1134"/>
        <w:rPr>
          <w:rFonts w:ascii="Arial" w:hAnsi="Arial" w:cs="Arial"/>
          <w:sz w:val="20"/>
          <w:szCs w:val="20"/>
        </w:rPr>
      </w:pPr>
      <w:r w:rsidRPr="003D64B5">
        <w:rPr>
          <w:rFonts w:ascii="Arial" w:hAnsi="Arial" w:cs="Arial"/>
          <w:sz w:val="20"/>
          <w:szCs w:val="20"/>
        </w:rPr>
        <w:t>Při převzetí kupujícím nebo kdykoliv v průběhu záruční doby mít vlas</w:t>
      </w:r>
      <w:r w:rsidR="00E711AA" w:rsidRPr="003D64B5">
        <w:rPr>
          <w:rFonts w:ascii="Arial" w:hAnsi="Arial" w:cs="Arial"/>
          <w:sz w:val="20"/>
          <w:szCs w:val="20"/>
        </w:rPr>
        <w:t>tnosti sjednané v této smlouvě;</w:t>
      </w:r>
    </w:p>
    <w:p w14:paraId="6739FDA5" w14:textId="17E3EF4B" w:rsidR="008F4C98" w:rsidRPr="003D64B5" w:rsidRDefault="001F1B52" w:rsidP="00A560FA">
      <w:pPr>
        <w:pStyle w:val="Zkladntextodsazen"/>
        <w:numPr>
          <w:ilvl w:val="0"/>
          <w:numId w:val="19"/>
        </w:numPr>
        <w:tabs>
          <w:tab w:val="clear" w:pos="1260"/>
          <w:tab w:val="left" w:pos="567"/>
        </w:tabs>
        <w:ind w:left="1134"/>
        <w:rPr>
          <w:rFonts w:ascii="Arial" w:hAnsi="Arial" w:cs="Arial"/>
          <w:sz w:val="20"/>
          <w:szCs w:val="20"/>
        </w:rPr>
      </w:pPr>
      <w:r w:rsidRPr="003D64B5">
        <w:rPr>
          <w:rFonts w:ascii="Arial" w:hAnsi="Arial" w:cs="Arial"/>
          <w:sz w:val="20"/>
          <w:szCs w:val="20"/>
        </w:rPr>
        <w:t>Při převzetí kupujícím nebo kdykoliv v průběhu záruční doby způsobil</w:t>
      </w:r>
      <w:r w:rsidR="008F4C98" w:rsidRPr="003D64B5">
        <w:rPr>
          <w:rFonts w:ascii="Arial" w:hAnsi="Arial" w:cs="Arial"/>
          <w:sz w:val="20"/>
          <w:szCs w:val="20"/>
        </w:rPr>
        <w:t>ý</w:t>
      </w:r>
      <w:r w:rsidRPr="003D64B5">
        <w:rPr>
          <w:rFonts w:ascii="Arial" w:hAnsi="Arial" w:cs="Arial"/>
          <w:sz w:val="20"/>
          <w:szCs w:val="20"/>
        </w:rPr>
        <w:t xml:space="preserve"> pro použití k účelu stanoveném touto smlouvou</w:t>
      </w:r>
      <w:r w:rsidR="00E711AA" w:rsidRPr="003D64B5">
        <w:rPr>
          <w:rFonts w:ascii="Arial" w:hAnsi="Arial" w:cs="Arial"/>
          <w:sz w:val="20"/>
          <w:szCs w:val="20"/>
        </w:rPr>
        <w:t>;</w:t>
      </w:r>
    </w:p>
    <w:p w14:paraId="2F12DDDF" w14:textId="69524842" w:rsidR="001F1B52" w:rsidRPr="003D64B5" w:rsidRDefault="008F4C98" w:rsidP="00A560FA">
      <w:pPr>
        <w:pStyle w:val="Zkladntextodsazen"/>
        <w:numPr>
          <w:ilvl w:val="0"/>
          <w:numId w:val="19"/>
        </w:numPr>
        <w:tabs>
          <w:tab w:val="clear" w:pos="1260"/>
          <w:tab w:val="left" w:pos="567"/>
        </w:tabs>
        <w:ind w:left="1134"/>
        <w:rPr>
          <w:rFonts w:ascii="Arial" w:hAnsi="Arial" w:cs="Arial"/>
          <w:sz w:val="20"/>
          <w:szCs w:val="20"/>
        </w:rPr>
      </w:pPr>
      <w:r w:rsidRPr="003D64B5">
        <w:rPr>
          <w:rFonts w:ascii="Arial" w:hAnsi="Arial" w:cs="Arial"/>
          <w:sz w:val="20"/>
          <w:szCs w:val="20"/>
        </w:rPr>
        <w:t>Při převzetí kupujícím nebo kdykoliv v průběhu záruční doby prostý právních vad.</w:t>
      </w:r>
    </w:p>
    <w:p w14:paraId="01D67414" w14:textId="77777777" w:rsidR="008F4C98" w:rsidRPr="003D64B5" w:rsidRDefault="008F4C98" w:rsidP="006E7C51">
      <w:pPr>
        <w:pStyle w:val="Zkladntextodsazen"/>
        <w:numPr>
          <w:ilvl w:val="0"/>
          <w:numId w:val="8"/>
        </w:numPr>
        <w:tabs>
          <w:tab w:val="clear" w:pos="1260"/>
          <w:tab w:val="left" w:pos="567"/>
        </w:tabs>
        <w:ind w:left="567" w:hanging="567"/>
        <w:rPr>
          <w:rFonts w:ascii="Arial" w:hAnsi="Arial" w:cs="Arial"/>
          <w:sz w:val="20"/>
          <w:szCs w:val="20"/>
        </w:rPr>
      </w:pPr>
      <w:r w:rsidRPr="003D64B5">
        <w:rPr>
          <w:rFonts w:ascii="Arial" w:hAnsi="Arial" w:cs="Arial"/>
          <w:sz w:val="20"/>
          <w:szCs w:val="20"/>
        </w:rPr>
        <w:t>Prodávající nenese odpovědnost za vady způsobené kupujícím nebo jinými osobami, ledaže kupující nebo takové osoby postupovaly v souladu s dokumenty nebo pokyny, které obdrželi od prodávajícího.</w:t>
      </w:r>
    </w:p>
    <w:p w14:paraId="1B2FE25C" w14:textId="77777777" w:rsidR="008F4C98" w:rsidRPr="003D64B5" w:rsidRDefault="008F4C98" w:rsidP="006E7C51">
      <w:pPr>
        <w:pStyle w:val="Zkladntextodsazen"/>
        <w:numPr>
          <w:ilvl w:val="0"/>
          <w:numId w:val="8"/>
        </w:numPr>
        <w:tabs>
          <w:tab w:val="clear" w:pos="1260"/>
          <w:tab w:val="left" w:pos="567"/>
        </w:tabs>
        <w:ind w:left="567" w:hanging="567"/>
        <w:rPr>
          <w:rFonts w:ascii="Arial" w:hAnsi="Arial" w:cs="Arial"/>
          <w:sz w:val="20"/>
          <w:szCs w:val="20"/>
        </w:rPr>
      </w:pPr>
      <w:r w:rsidRPr="003D64B5">
        <w:rPr>
          <w:rFonts w:ascii="Arial" w:hAnsi="Arial" w:cs="Arial"/>
          <w:sz w:val="20"/>
          <w:szCs w:val="20"/>
        </w:rPr>
        <w:lastRenderedPageBreak/>
        <w:t xml:space="preserve">Kupující nemá práva z vadného plnění, způsobila-li vadu po přechodu nebezpečí škody na věci na kupujícího vnější událost. To neplatí, způsobil-li vadu prodávající nebo jakákoliv jiná osoba, jejímž prostřednictvím prodávající plnil své povinnosti vyplývající z této smlouvy. </w:t>
      </w:r>
    </w:p>
    <w:p w14:paraId="170B94A8" w14:textId="77777777" w:rsidR="008F4C98" w:rsidRPr="003D64B5" w:rsidRDefault="008F4C98" w:rsidP="006E7C51">
      <w:pPr>
        <w:pStyle w:val="Zkladntextodsazen"/>
        <w:numPr>
          <w:ilvl w:val="0"/>
          <w:numId w:val="8"/>
        </w:numPr>
        <w:tabs>
          <w:tab w:val="clear" w:pos="1260"/>
          <w:tab w:val="left" w:pos="567"/>
        </w:tabs>
        <w:ind w:left="567" w:hanging="567"/>
        <w:rPr>
          <w:rFonts w:ascii="Arial" w:hAnsi="Arial" w:cs="Arial"/>
          <w:sz w:val="20"/>
          <w:szCs w:val="20"/>
        </w:rPr>
      </w:pPr>
      <w:r w:rsidRPr="003D64B5">
        <w:rPr>
          <w:rFonts w:ascii="Arial" w:hAnsi="Arial" w:cs="Arial"/>
          <w:sz w:val="20"/>
          <w:szCs w:val="20"/>
        </w:rPr>
        <w:t>Prodávající neodpovídá za vady spočívající v opotřebení předmětu smlouvy, které je obvyklé u věcí stejného nebo obdobného druhu jako je předmět smlouvy. Prodávající však odpovídá za vady spočívající v opotřebení předmětu smlouvy, ke kterému do konce záruční doby vzhledem</w:t>
      </w:r>
      <w:r w:rsidR="009272CD" w:rsidRPr="003D64B5">
        <w:rPr>
          <w:rFonts w:ascii="Arial" w:hAnsi="Arial" w:cs="Arial"/>
          <w:sz w:val="20"/>
          <w:szCs w:val="20"/>
        </w:rPr>
        <w:t xml:space="preserve"> k požadavkům kupujícího na jakost a provedení předmětu smlouvy nemělo dojít.</w:t>
      </w:r>
    </w:p>
    <w:p w14:paraId="3252A21C" w14:textId="0624ABB3" w:rsidR="00A70D24" w:rsidRPr="003D64B5" w:rsidRDefault="00A70D24" w:rsidP="006E7C51">
      <w:pPr>
        <w:pStyle w:val="Zkladntextodsazen"/>
        <w:numPr>
          <w:ilvl w:val="0"/>
          <w:numId w:val="8"/>
        </w:numPr>
        <w:tabs>
          <w:tab w:val="clear" w:pos="1260"/>
          <w:tab w:val="left" w:pos="567"/>
        </w:tabs>
        <w:ind w:left="567" w:hanging="567"/>
        <w:rPr>
          <w:rFonts w:ascii="Arial" w:hAnsi="Arial" w:cs="Arial"/>
          <w:sz w:val="20"/>
          <w:szCs w:val="20"/>
        </w:rPr>
      </w:pPr>
      <w:r w:rsidRPr="003D64B5">
        <w:rPr>
          <w:rFonts w:ascii="Arial" w:hAnsi="Arial" w:cs="Arial"/>
          <w:sz w:val="20"/>
          <w:szCs w:val="20"/>
        </w:rPr>
        <w:t>Prodávající se zavazuje</w:t>
      </w:r>
      <w:r w:rsidR="00A80C0F" w:rsidRPr="003D64B5">
        <w:rPr>
          <w:rFonts w:ascii="Arial" w:hAnsi="Arial" w:cs="Arial"/>
          <w:sz w:val="20"/>
          <w:szCs w:val="20"/>
        </w:rPr>
        <w:t xml:space="preserve"> nastoupit na odstranění vady</w:t>
      </w:r>
      <w:r w:rsidRPr="003D64B5">
        <w:rPr>
          <w:rFonts w:ascii="Arial" w:hAnsi="Arial" w:cs="Arial"/>
          <w:sz w:val="20"/>
          <w:szCs w:val="20"/>
        </w:rPr>
        <w:t xml:space="preserve"> následující pracovní den od obdržení písemné reklamace zaslané kupujícím na adresu uvedenou v čl. I této smlouvy a následně provést opravu do 5 pracovních dnů ode dne nastoupení na odstranění vady. </w:t>
      </w:r>
      <w:r w:rsidR="006A5C5A" w:rsidRPr="003D64B5">
        <w:rPr>
          <w:rFonts w:ascii="Arial" w:hAnsi="Arial" w:cs="Arial"/>
          <w:sz w:val="20"/>
          <w:szCs w:val="20"/>
        </w:rPr>
        <w:t>V případě, že odstranění vady předmětu smlouvy či jeho části nebude možné v místě plnění dle této smlouvy, nese prodávající veškeré náklady na odvoz z místa plnění a dovoz předmětu smlouvy či jeho části zpět do místa plnění.</w:t>
      </w:r>
    </w:p>
    <w:p w14:paraId="6FDC8C3E" w14:textId="605408FF" w:rsidR="00F60B7A" w:rsidRPr="003D64B5" w:rsidRDefault="00F60B7A" w:rsidP="006E7C51">
      <w:pPr>
        <w:pStyle w:val="Zkladntextodsazen"/>
        <w:numPr>
          <w:ilvl w:val="0"/>
          <w:numId w:val="8"/>
        </w:numPr>
        <w:tabs>
          <w:tab w:val="clear" w:pos="1260"/>
          <w:tab w:val="left" w:pos="567"/>
        </w:tabs>
        <w:ind w:left="567" w:hanging="567"/>
        <w:rPr>
          <w:rFonts w:ascii="Arial" w:hAnsi="Arial" w:cs="Arial"/>
          <w:sz w:val="20"/>
          <w:szCs w:val="20"/>
        </w:rPr>
      </w:pPr>
      <w:r w:rsidRPr="003D64B5">
        <w:rPr>
          <w:rFonts w:ascii="Arial" w:hAnsi="Arial" w:cs="Arial"/>
          <w:sz w:val="20"/>
          <w:szCs w:val="20"/>
        </w:rPr>
        <w:t>Nebude-li vada předmětu smlouvy odstraněna prodávajícím dle čl. X odst. 8 této smlouvy je kupující oprávněn:</w:t>
      </w:r>
    </w:p>
    <w:p w14:paraId="12EA0BE3" w14:textId="661EB2BC" w:rsidR="00F60B7A" w:rsidRPr="003D64B5" w:rsidRDefault="009F7BE7" w:rsidP="00135422">
      <w:pPr>
        <w:pStyle w:val="Zkladntextodsazen"/>
        <w:numPr>
          <w:ilvl w:val="0"/>
          <w:numId w:val="26"/>
        </w:numPr>
        <w:tabs>
          <w:tab w:val="clear" w:pos="1260"/>
          <w:tab w:val="left" w:pos="567"/>
        </w:tabs>
        <w:ind w:left="993"/>
        <w:rPr>
          <w:rFonts w:ascii="Arial" w:hAnsi="Arial" w:cs="Arial"/>
          <w:sz w:val="20"/>
          <w:szCs w:val="20"/>
        </w:rPr>
      </w:pPr>
      <w:r w:rsidRPr="003D64B5">
        <w:rPr>
          <w:rFonts w:ascii="Arial" w:hAnsi="Arial" w:cs="Arial"/>
          <w:sz w:val="20"/>
          <w:szCs w:val="20"/>
        </w:rPr>
        <w:t xml:space="preserve">zajistit </w:t>
      </w:r>
      <w:r w:rsidR="00F60B7A" w:rsidRPr="003D64B5">
        <w:rPr>
          <w:rFonts w:ascii="Arial" w:hAnsi="Arial" w:cs="Arial"/>
          <w:sz w:val="20"/>
          <w:szCs w:val="20"/>
        </w:rPr>
        <w:t>si odstranění vady předmětu smlouvy jinou odborně způsobilou osobou, nebo</w:t>
      </w:r>
    </w:p>
    <w:p w14:paraId="7AFB15CD" w14:textId="77777777" w:rsidR="00A15461" w:rsidRDefault="00F60B7A" w:rsidP="00A15461">
      <w:pPr>
        <w:pStyle w:val="Zkladntextodsazen"/>
        <w:numPr>
          <w:ilvl w:val="0"/>
          <w:numId w:val="26"/>
        </w:numPr>
        <w:tabs>
          <w:tab w:val="clear" w:pos="1260"/>
          <w:tab w:val="left" w:pos="567"/>
        </w:tabs>
        <w:ind w:left="993"/>
        <w:rPr>
          <w:rFonts w:ascii="Arial" w:hAnsi="Arial" w:cs="Arial"/>
          <w:sz w:val="20"/>
          <w:szCs w:val="20"/>
        </w:rPr>
      </w:pPr>
      <w:r w:rsidRPr="003D64B5">
        <w:rPr>
          <w:rFonts w:ascii="Arial" w:hAnsi="Arial" w:cs="Arial"/>
          <w:sz w:val="20"/>
          <w:szCs w:val="20"/>
        </w:rPr>
        <w:t>zajistit obstarání náhradního plnění jinou odborně způsobilou osobou, nebo</w:t>
      </w:r>
    </w:p>
    <w:p w14:paraId="61610ADC" w14:textId="0D804872" w:rsidR="00F60B7A" w:rsidRPr="00A15461" w:rsidRDefault="00F60B7A" w:rsidP="00A15461">
      <w:pPr>
        <w:pStyle w:val="Zkladntextodsazen"/>
        <w:numPr>
          <w:ilvl w:val="0"/>
          <w:numId w:val="26"/>
        </w:numPr>
        <w:tabs>
          <w:tab w:val="clear" w:pos="1260"/>
          <w:tab w:val="left" w:pos="567"/>
        </w:tabs>
        <w:ind w:left="993"/>
        <w:rPr>
          <w:rFonts w:ascii="Arial" w:hAnsi="Arial" w:cs="Arial"/>
          <w:sz w:val="20"/>
          <w:szCs w:val="20"/>
        </w:rPr>
      </w:pPr>
      <w:r w:rsidRPr="00A15461">
        <w:rPr>
          <w:rFonts w:ascii="Arial" w:hAnsi="Arial" w:cs="Arial"/>
          <w:sz w:val="20"/>
          <w:szCs w:val="20"/>
        </w:rPr>
        <w:t>Veškeré nákl</w:t>
      </w:r>
      <w:r w:rsidR="002847D4" w:rsidRPr="00A15461">
        <w:rPr>
          <w:rFonts w:ascii="Arial" w:hAnsi="Arial" w:cs="Arial"/>
          <w:sz w:val="20"/>
          <w:szCs w:val="20"/>
        </w:rPr>
        <w:t>ad</w:t>
      </w:r>
      <w:r w:rsidRPr="00A15461">
        <w:rPr>
          <w:rFonts w:ascii="Arial" w:hAnsi="Arial" w:cs="Arial"/>
          <w:sz w:val="20"/>
          <w:szCs w:val="20"/>
        </w:rPr>
        <w:t xml:space="preserve">y vzniklé kupujícímu v souvislosti s odstraněním vady způsobem dle tohoto odstavce je prodávající povinen kupujícímu uhradit. </w:t>
      </w:r>
    </w:p>
    <w:p w14:paraId="2721E50A" w14:textId="1E5FD21C" w:rsidR="009272CD" w:rsidRPr="003D64B5" w:rsidRDefault="00BC7FB2" w:rsidP="006E7C51">
      <w:pPr>
        <w:pStyle w:val="Zkladntextodsazen"/>
        <w:numPr>
          <w:ilvl w:val="0"/>
          <w:numId w:val="8"/>
        </w:numPr>
        <w:tabs>
          <w:tab w:val="clear" w:pos="1260"/>
          <w:tab w:val="left" w:pos="567"/>
        </w:tabs>
        <w:ind w:left="567" w:hanging="567"/>
        <w:rPr>
          <w:rFonts w:ascii="Arial" w:hAnsi="Arial" w:cs="Arial"/>
          <w:sz w:val="20"/>
          <w:szCs w:val="20"/>
        </w:rPr>
      </w:pPr>
      <w:r w:rsidRPr="003D64B5">
        <w:rPr>
          <w:rFonts w:ascii="Arial" w:hAnsi="Arial" w:cs="Arial"/>
          <w:sz w:val="20"/>
          <w:szCs w:val="20"/>
        </w:rPr>
        <w:t>Při opakovaném výskytu vad</w:t>
      </w:r>
      <w:r w:rsidR="00256BBC" w:rsidRPr="003D64B5">
        <w:rPr>
          <w:rFonts w:ascii="Arial" w:hAnsi="Arial" w:cs="Arial"/>
          <w:sz w:val="20"/>
          <w:szCs w:val="20"/>
        </w:rPr>
        <w:t xml:space="preserve"> (min. 2 x vyskytnutí stejné vady</w:t>
      </w:r>
      <w:r w:rsidR="009272CD" w:rsidRPr="003D64B5">
        <w:rPr>
          <w:rFonts w:ascii="Arial" w:hAnsi="Arial" w:cs="Arial"/>
          <w:sz w:val="20"/>
          <w:szCs w:val="20"/>
        </w:rPr>
        <w:t xml:space="preserve"> na více výrobcích, jimiž je tvořen předmět smlouvy</w:t>
      </w:r>
      <w:r w:rsidR="00256BBC" w:rsidRPr="003D64B5">
        <w:rPr>
          <w:rFonts w:ascii="Arial" w:hAnsi="Arial" w:cs="Arial"/>
          <w:sz w:val="20"/>
          <w:szCs w:val="20"/>
        </w:rPr>
        <w:t>)</w:t>
      </w:r>
      <w:r w:rsidRPr="003D64B5">
        <w:rPr>
          <w:rFonts w:ascii="Arial" w:hAnsi="Arial" w:cs="Arial"/>
          <w:sz w:val="20"/>
          <w:szCs w:val="20"/>
        </w:rPr>
        <w:t xml:space="preserve"> </w:t>
      </w:r>
      <w:r w:rsidR="005922B3" w:rsidRPr="003D64B5">
        <w:rPr>
          <w:rFonts w:ascii="Arial" w:hAnsi="Arial" w:cs="Arial"/>
          <w:sz w:val="20"/>
          <w:szCs w:val="20"/>
        </w:rPr>
        <w:t>nebo výskytu různých vad</w:t>
      </w:r>
      <w:r w:rsidR="00256BBC" w:rsidRPr="003D64B5">
        <w:rPr>
          <w:rFonts w:ascii="Arial" w:hAnsi="Arial" w:cs="Arial"/>
          <w:sz w:val="20"/>
          <w:szCs w:val="20"/>
        </w:rPr>
        <w:t xml:space="preserve"> (tj. výskyt min. 2 různých vad)</w:t>
      </w:r>
      <w:r w:rsidR="005922B3" w:rsidRPr="003D64B5">
        <w:rPr>
          <w:rFonts w:ascii="Arial" w:hAnsi="Arial" w:cs="Arial"/>
          <w:sz w:val="20"/>
          <w:szCs w:val="20"/>
        </w:rPr>
        <w:t xml:space="preserve"> na jednom výrobku</w:t>
      </w:r>
      <w:r w:rsidR="00FE6C76" w:rsidRPr="003D64B5">
        <w:rPr>
          <w:rFonts w:ascii="Arial" w:hAnsi="Arial" w:cs="Arial"/>
          <w:sz w:val="20"/>
          <w:szCs w:val="20"/>
        </w:rPr>
        <w:t>,</w:t>
      </w:r>
      <w:r w:rsidR="009272CD" w:rsidRPr="003D64B5">
        <w:rPr>
          <w:rFonts w:ascii="Arial" w:hAnsi="Arial" w:cs="Arial"/>
          <w:sz w:val="20"/>
          <w:szCs w:val="20"/>
        </w:rPr>
        <w:t xml:space="preserve"> </w:t>
      </w:r>
      <w:r w:rsidRPr="003D64B5">
        <w:rPr>
          <w:rFonts w:ascii="Arial" w:hAnsi="Arial" w:cs="Arial"/>
          <w:sz w:val="20"/>
          <w:szCs w:val="20"/>
        </w:rPr>
        <w:t>je kupující oprávněn</w:t>
      </w:r>
      <w:r w:rsidR="003C7C9D" w:rsidRPr="003D64B5">
        <w:rPr>
          <w:rFonts w:ascii="Arial" w:hAnsi="Arial" w:cs="Arial"/>
          <w:sz w:val="20"/>
          <w:szCs w:val="20"/>
        </w:rPr>
        <w:t xml:space="preserve"> požadovat</w:t>
      </w:r>
      <w:r w:rsidR="009272CD" w:rsidRPr="003D64B5">
        <w:rPr>
          <w:rFonts w:ascii="Arial" w:hAnsi="Arial" w:cs="Arial"/>
          <w:sz w:val="20"/>
          <w:szCs w:val="20"/>
        </w:rPr>
        <w:t>:</w:t>
      </w:r>
    </w:p>
    <w:p w14:paraId="5A5C7471" w14:textId="57AD3494" w:rsidR="009272CD" w:rsidRPr="003D64B5" w:rsidRDefault="003C7C9D" w:rsidP="002847D4">
      <w:pPr>
        <w:pStyle w:val="Zkladntextodsazen"/>
        <w:numPr>
          <w:ilvl w:val="0"/>
          <w:numId w:val="20"/>
        </w:numPr>
        <w:tabs>
          <w:tab w:val="clear" w:pos="1260"/>
          <w:tab w:val="left" w:pos="567"/>
        </w:tabs>
        <w:ind w:left="1418"/>
        <w:rPr>
          <w:rFonts w:ascii="Arial" w:hAnsi="Arial" w:cs="Arial"/>
          <w:sz w:val="20"/>
          <w:szCs w:val="20"/>
        </w:rPr>
      </w:pPr>
      <w:r w:rsidRPr="003D64B5">
        <w:rPr>
          <w:rFonts w:ascii="Arial" w:hAnsi="Arial" w:cs="Arial"/>
          <w:sz w:val="20"/>
          <w:szCs w:val="20"/>
        </w:rPr>
        <w:t xml:space="preserve">dodání nového </w:t>
      </w:r>
      <w:r w:rsidR="009272CD" w:rsidRPr="003D64B5">
        <w:rPr>
          <w:rFonts w:ascii="Arial" w:hAnsi="Arial" w:cs="Arial"/>
          <w:sz w:val="20"/>
          <w:szCs w:val="20"/>
        </w:rPr>
        <w:t xml:space="preserve">výrobku </w:t>
      </w:r>
      <w:r w:rsidR="005922B3" w:rsidRPr="003D64B5">
        <w:rPr>
          <w:rFonts w:ascii="Arial" w:hAnsi="Arial" w:cs="Arial"/>
          <w:sz w:val="20"/>
          <w:szCs w:val="20"/>
        </w:rPr>
        <w:t>do 30 dnů</w:t>
      </w:r>
      <w:r w:rsidR="009272CD" w:rsidRPr="003D64B5">
        <w:rPr>
          <w:rFonts w:ascii="Arial" w:hAnsi="Arial" w:cs="Arial"/>
          <w:sz w:val="20"/>
          <w:szCs w:val="20"/>
        </w:rPr>
        <w:t xml:space="preserve"> od okamžiku, kdy prodávající obdrží písemnou reklamaci od kupujícího nebo</w:t>
      </w:r>
    </w:p>
    <w:p w14:paraId="27EBFBA7" w14:textId="2BB847F4" w:rsidR="009272CD" w:rsidRPr="003D64B5" w:rsidRDefault="00BC7FB2" w:rsidP="002847D4">
      <w:pPr>
        <w:pStyle w:val="Zkladntextodsazen"/>
        <w:numPr>
          <w:ilvl w:val="0"/>
          <w:numId w:val="20"/>
        </w:numPr>
        <w:tabs>
          <w:tab w:val="clear" w:pos="1260"/>
          <w:tab w:val="left" w:pos="567"/>
        </w:tabs>
        <w:ind w:left="1418"/>
        <w:rPr>
          <w:rFonts w:ascii="Arial" w:hAnsi="Arial" w:cs="Arial"/>
          <w:sz w:val="20"/>
          <w:szCs w:val="20"/>
        </w:rPr>
      </w:pPr>
      <w:r w:rsidRPr="003D64B5">
        <w:rPr>
          <w:rFonts w:ascii="Arial" w:hAnsi="Arial" w:cs="Arial"/>
          <w:sz w:val="20"/>
          <w:szCs w:val="20"/>
        </w:rPr>
        <w:t>odstoupit od smlouvy</w:t>
      </w:r>
      <w:r w:rsidR="003C7C9D" w:rsidRPr="003D64B5">
        <w:rPr>
          <w:rFonts w:ascii="Arial" w:hAnsi="Arial" w:cs="Arial"/>
          <w:sz w:val="20"/>
          <w:szCs w:val="20"/>
        </w:rPr>
        <w:t xml:space="preserve"> </w:t>
      </w:r>
      <w:r w:rsidR="00EB1688" w:rsidRPr="003D64B5">
        <w:rPr>
          <w:rFonts w:ascii="Arial" w:hAnsi="Arial" w:cs="Arial"/>
          <w:sz w:val="20"/>
          <w:szCs w:val="20"/>
        </w:rPr>
        <w:t>nebo</w:t>
      </w:r>
    </w:p>
    <w:p w14:paraId="2321FF06" w14:textId="7380B54D" w:rsidR="00D76F53" w:rsidRPr="003D64B5" w:rsidRDefault="003C7C9D" w:rsidP="002847D4">
      <w:pPr>
        <w:pStyle w:val="Zkladntextodsazen"/>
        <w:numPr>
          <w:ilvl w:val="0"/>
          <w:numId w:val="20"/>
        </w:numPr>
        <w:tabs>
          <w:tab w:val="clear" w:pos="1260"/>
          <w:tab w:val="left" w:pos="567"/>
        </w:tabs>
        <w:ind w:left="1418"/>
        <w:rPr>
          <w:rFonts w:ascii="Arial" w:hAnsi="Arial" w:cs="Arial"/>
          <w:sz w:val="20"/>
          <w:szCs w:val="20"/>
        </w:rPr>
      </w:pPr>
      <w:r w:rsidRPr="003D64B5">
        <w:rPr>
          <w:rFonts w:ascii="Arial" w:hAnsi="Arial" w:cs="Arial"/>
          <w:sz w:val="20"/>
          <w:szCs w:val="20"/>
        </w:rPr>
        <w:t xml:space="preserve">odstoupit od smlouvy pouze co do části </w:t>
      </w:r>
      <w:r w:rsidR="009272CD" w:rsidRPr="003D64B5">
        <w:rPr>
          <w:rFonts w:ascii="Arial" w:hAnsi="Arial" w:cs="Arial"/>
          <w:sz w:val="20"/>
          <w:szCs w:val="20"/>
        </w:rPr>
        <w:t>vadného</w:t>
      </w:r>
      <w:r w:rsidRPr="003D64B5">
        <w:rPr>
          <w:rFonts w:ascii="Arial" w:hAnsi="Arial" w:cs="Arial"/>
          <w:sz w:val="20"/>
          <w:szCs w:val="20"/>
        </w:rPr>
        <w:t xml:space="preserve"> </w:t>
      </w:r>
      <w:r w:rsidR="009272CD" w:rsidRPr="003D64B5">
        <w:rPr>
          <w:rFonts w:ascii="Arial" w:hAnsi="Arial" w:cs="Arial"/>
          <w:sz w:val="20"/>
          <w:szCs w:val="20"/>
        </w:rPr>
        <w:t>výrobku</w:t>
      </w:r>
      <w:r w:rsidRPr="003D64B5">
        <w:rPr>
          <w:rFonts w:ascii="Arial" w:hAnsi="Arial" w:cs="Arial"/>
          <w:sz w:val="20"/>
          <w:szCs w:val="20"/>
        </w:rPr>
        <w:t xml:space="preserve">. </w:t>
      </w:r>
      <w:r w:rsidR="00BC7FB2" w:rsidRPr="003D64B5">
        <w:rPr>
          <w:rFonts w:ascii="Arial" w:hAnsi="Arial" w:cs="Arial"/>
          <w:sz w:val="20"/>
          <w:szCs w:val="20"/>
        </w:rPr>
        <w:t xml:space="preserve"> </w:t>
      </w:r>
    </w:p>
    <w:p w14:paraId="3B1E85ED" w14:textId="77777777" w:rsidR="00CB7E3F" w:rsidRPr="003D64B5" w:rsidRDefault="00CB7E3F" w:rsidP="00CB7E3F">
      <w:pPr>
        <w:pStyle w:val="Zkladntextodsazen"/>
        <w:tabs>
          <w:tab w:val="clear" w:pos="1260"/>
          <w:tab w:val="left" w:pos="567"/>
        </w:tabs>
        <w:ind w:left="1418" w:firstLine="0"/>
        <w:rPr>
          <w:rFonts w:ascii="Arial" w:hAnsi="Arial" w:cs="Arial"/>
          <w:sz w:val="20"/>
          <w:szCs w:val="20"/>
        </w:rPr>
      </w:pPr>
    </w:p>
    <w:p w14:paraId="6880B3FF" w14:textId="0F58DFDD" w:rsidR="001D58B9" w:rsidRPr="003D64B5" w:rsidRDefault="009F1520" w:rsidP="00CB7E3F">
      <w:pPr>
        <w:tabs>
          <w:tab w:val="left" w:pos="1260"/>
        </w:tabs>
        <w:ind w:left="420" w:hanging="420"/>
        <w:jc w:val="center"/>
        <w:rPr>
          <w:rFonts w:ascii="Arial" w:hAnsi="Arial" w:cs="Arial"/>
          <w:b/>
          <w:sz w:val="20"/>
          <w:szCs w:val="20"/>
        </w:rPr>
      </w:pPr>
      <w:r w:rsidRPr="003D64B5">
        <w:rPr>
          <w:rFonts w:ascii="Arial" w:hAnsi="Arial" w:cs="Arial"/>
          <w:b/>
          <w:sz w:val="20"/>
          <w:szCs w:val="20"/>
        </w:rPr>
        <w:t>XI</w:t>
      </w:r>
      <w:r w:rsidR="001D58B9" w:rsidRPr="003D64B5">
        <w:rPr>
          <w:rFonts w:ascii="Arial" w:hAnsi="Arial" w:cs="Arial"/>
          <w:b/>
          <w:sz w:val="20"/>
          <w:szCs w:val="20"/>
        </w:rPr>
        <w:t>.</w:t>
      </w:r>
      <w:r w:rsidR="00CB7E3F" w:rsidRPr="003D64B5">
        <w:rPr>
          <w:rFonts w:ascii="Arial" w:hAnsi="Arial" w:cs="Arial"/>
          <w:b/>
          <w:sz w:val="20"/>
          <w:szCs w:val="20"/>
        </w:rPr>
        <w:t xml:space="preserve"> </w:t>
      </w:r>
      <w:r w:rsidR="001D58B9" w:rsidRPr="003D64B5">
        <w:rPr>
          <w:rFonts w:ascii="Arial" w:hAnsi="Arial" w:cs="Arial"/>
          <w:b/>
          <w:sz w:val="20"/>
          <w:szCs w:val="20"/>
        </w:rPr>
        <w:t>Z</w:t>
      </w:r>
      <w:r w:rsidR="00F77F0E" w:rsidRPr="003D64B5">
        <w:rPr>
          <w:rFonts w:ascii="Arial" w:hAnsi="Arial" w:cs="Arial"/>
          <w:b/>
          <w:sz w:val="20"/>
          <w:szCs w:val="20"/>
        </w:rPr>
        <w:t>ÁVĚREČNÁ USTANOVENÍ</w:t>
      </w:r>
    </w:p>
    <w:p w14:paraId="2C862C88" w14:textId="77777777" w:rsidR="00AC673D" w:rsidRDefault="00AC673D" w:rsidP="00AC673D">
      <w:pPr>
        <w:spacing w:before="120"/>
        <w:ind w:left="1134"/>
        <w:jc w:val="both"/>
        <w:rPr>
          <w:rFonts w:ascii="Arial" w:hAnsi="Arial" w:cs="Arial"/>
          <w:sz w:val="20"/>
          <w:szCs w:val="20"/>
        </w:rPr>
      </w:pPr>
    </w:p>
    <w:p w14:paraId="3DB3E99F" w14:textId="77777777" w:rsidR="00147F87" w:rsidRPr="009C771F" w:rsidRDefault="00147F87" w:rsidP="00147F87">
      <w:pPr>
        <w:numPr>
          <w:ilvl w:val="0"/>
          <w:numId w:val="7"/>
        </w:numPr>
        <w:spacing w:after="120"/>
        <w:jc w:val="both"/>
        <w:rPr>
          <w:rFonts w:ascii="Arial" w:hAnsi="Arial" w:cs="Arial"/>
          <w:sz w:val="20"/>
          <w:szCs w:val="20"/>
        </w:rPr>
      </w:pPr>
      <w:r w:rsidRPr="009C771F">
        <w:rPr>
          <w:rFonts w:ascii="Arial" w:hAnsi="Arial" w:cs="Arial"/>
          <w:sz w:val="20"/>
          <w:szCs w:val="20"/>
        </w:rPr>
        <w:t>Tato smlouva může být měněna či doplňována pouze po vzájemné dohodě smluvních stran, a to pouze na základě písemných, vzestupně číslovaných dodatků, podepsanými osobami oprávněnými jednat jménem smluvních stran.</w:t>
      </w:r>
    </w:p>
    <w:p w14:paraId="3A164018" w14:textId="77777777" w:rsidR="00147F87" w:rsidRPr="005716AD" w:rsidRDefault="00147F87" w:rsidP="00147F87">
      <w:pPr>
        <w:numPr>
          <w:ilvl w:val="0"/>
          <w:numId w:val="7"/>
        </w:numPr>
        <w:spacing w:after="120"/>
        <w:jc w:val="both"/>
        <w:rPr>
          <w:rFonts w:ascii="Arial" w:hAnsi="Arial" w:cs="Arial"/>
          <w:sz w:val="20"/>
          <w:szCs w:val="20"/>
        </w:rPr>
      </w:pPr>
      <w:r w:rsidRPr="009C771F">
        <w:rPr>
          <w:rFonts w:ascii="Arial" w:eastAsia="Calibri" w:hAnsi="Arial" w:cs="Arial"/>
          <w:sz w:val="20"/>
          <w:szCs w:val="20"/>
        </w:rPr>
        <w:t>Tato smlouva nabývá platnosti dnem jejího podpisu smluvními stranami</w:t>
      </w:r>
      <w:r>
        <w:rPr>
          <w:rFonts w:ascii="Arial" w:eastAsia="Calibri" w:hAnsi="Arial" w:cs="Arial"/>
          <w:sz w:val="20"/>
          <w:szCs w:val="20"/>
        </w:rPr>
        <w:t xml:space="preserve"> a účinnosti zveřejněním v registru smluv</w:t>
      </w:r>
      <w:r w:rsidRPr="009C771F">
        <w:rPr>
          <w:rFonts w:ascii="Arial" w:eastAsia="Calibri" w:hAnsi="Arial" w:cs="Arial"/>
          <w:sz w:val="20"/>
          <w:szCs w:val="20"/>
        </w:rPr>
        <w:t xml:space="preserve">. </w:t>
      </w:r>
    </w:p>
    <w:p w14:paraId="05565BDC" w14:textId="77777777" w:rsidR="00BD23CE" w:rsidRPr="00BD23CE" w:rsidRDefault="00BD23CE" w:rsidP="00A15461">
      <w:pPr>
        <w:numPr>
          <w:ilvl w:val="0"/>
          <w:numId w:val="7"/>
        </w:numPr>
        <w:spacing w:after="120"/>
        <w:jc w:val="both"/>
        <w:rPr>
          <w:rFonts w:ascii="Arial" w:eastAsia="Calibri" w:hAnsi="Arial" w:cs="Arial"/>
          <w:sz w:val="20"/>
          <w:szCs w:val="20"/>
        </w:rPr>
      </w:pPr>
      <w:r w:rsidRPr="00BD23CE">
        <w:rPr>
          <w:rFonts w:ascii="Arial" w:eastAsia="Calibri" w:hAnsi="Arial" w:cs="Arial"/>
          <w:sz w:val="20"/>
          <w:szCs w:val="20"/>
        </w:rPr>
        <w:t>Plnění předmětu smlouvy je podmíněno získáním dotace. Zahájit dodání předmětu smlouvy prodávajícím je možné až po obdržení výzvy k zahájení plnění od kupujícího učiněnou v souladu s touto smlouvou. Pokud kupující nevydá výzvu k zahájení plnění ani do 15. 7. 2022, smlouva pozbývá platnosti a účinnosti. Pokud kupující písemnou výzvu k zahájení plnění do stanoveného data nevydá a smlouva pozbude platnost a účinnosti, dohodly se smluvní strany, že žádné ze smluvních stran nevznikne nárok na náhradu škody nebo ušlého zisku. Prodávající nemá nárok na jakékoliv odškodnění či plnění vůči kupujícímu, pokud před obdržením výzvy k zahájení plnění činil jakékoliv kroky k zajištění splnění této zakázky.</w:t>
      </w:r>
    </w:p>
    <w:p w14:paraId="294CEECC" w14:textId="77777777" w:rsidR="00147F87" w:rsidRPr="009C771F" w:rsidRDefault="00147F87" w:rsidP="00BD23CE">
      <w:pPr>
        <w:numPr>
          <w:ilvl w:val="0"/>
          <w:numId w:val="7"/>
        </w:numPr>
        <w:spacing w:after="120"/>
        <w:jc w:val="both"/>
        <w:rPr>
          <w:rFonts w:ascii="Arial" w:hAnsi="Arial" w:cs="Arial"/>
          <w:sz w:val="20"/>
          <w:szCs w:val="20"/>
        </w:rPr>
      </w:pPr>
      <w:r w:rsidRPr="009C771F">
        <w:rPr>
          <w:rFonts w:ascii="Arial" w:eastAsia="Calibri" w:hAnsi="Arial" w:cs="Arial"/>
          <w:sz w:val="20"/>
          <w:szCs w:val="20"/>
        </w:rPr>
        <w:t xml:space="preserve">Smluvní strany souhlasí se zveřejněním (včetně zpracování) této smlouvy a všech údajů uvedených v této smlouvě a jejich případných přílohách na webových stránkách Města Valašské Meziříčí, v informačních a organizačních systémech Města Valašské Meziříčí, v registru smluv a dalších systémech/registrech dle platných právních předpisů. Smluvní strany prohlašují, že žádná část smlouvy nenaplňuje znaky obchodního tajemství dle § 504 zákona č. 89/2012 Sb., občanský zákoník, ve znění pozdějších předpisů. Souhlas udělují dobrovolně a na dobu neurčitou. </w:t>
      </w:r>
    </w:p>
    <w:p w14:paraId="0771C688" w14:textId="77777777" w:rsidR="00147F87" w:rsidRPr="009C771F" w:rsidRDefault="00147F87" w:rsidP="00147F87">
      <w:pPr>
        <w:numPr>
          <w:ilvl w:val="0"/>
          <w:numId w:val="7"/>
        </w:numPr>
        <w:spacing w:after="120"/>
        <w:jc w:val="both"/>
        <w:rPr>
          <w:rFonts w:ascii="Arial" w:hAnsi="Arial" w:cs="Arial"/>
          <w:sz w:val="20"/>
          <w:szCs w:val="20"/>
        </w:rPr>
      </w:pPr>
      <w:r w:rsidRPr="009C771F">
        <w:rPr>
          <w:rFonts w:ascii="Arial" w:hAnsi="Arial" w:cs="Arial"/>
          <w:sz w:val="20"/>
          <w:szCs w:val="20"/>
        </w:rPr>
        <w:t xml:space="preserve">Prodávající prohlašuje, že se nenachází v úpadku ve smyslu zákona č. 182/2006 Sb., o úpadku a způsobech jeho řešení (insolvenční zákon), ve znění pozdějších předpisů, zejména není </w:t>
      </w:r>
      <w:r w:rsidRPr="009C771F">
        <w:rPr>
          <w:rFonts w:ascii="Arial" w:hAnsi="Arial" w:cs="Arial"/>
          <w:sz w:val="20"/>
          <w:szCs w:val="20"/>
        </w:rPr>
        <w:lastRenderedPageBreak/>
        <w:t>předlužen a je schopen plnit své splatné závazky, na jeho majetek nebyl prohlášen konkurs ani mu nebyla povolena reorganizace ani vůči němu není vedeno insolvenční řízení. Prodávající dále prohlašuje, že jeho ekonomická a hospodářská situace nevykazuje žádné známky hrozícího úpadku.</w:t>
      </w:r>
    </w:p>
    <w:p w14:paraId="32D9FF49" w14:textId="77777777" w:rsidR="00147F87" w:rsidRPr="009C771F" w:rsidRDefault="00147F87" w:rsidP="00147F87">
      <w:pPr>
        <w:numPr>
          <w:ilvl w:val="0"/>
          <w:numId w:val="7"/>
        </w:numPr>
        <w:spacing w:after="120"/>
        <w:jc w:val="both"/>
        <w:rPr>
          <w:rFonts w:ascii="Arial" w:hAnsi="Arial" w:cs="Arial"/>
          <w:sz w:val="20"/>
          <w:szCs w:val="20"/>
        </w:rPr>
      </w:pPr>
      <w:r w:rsidRPr="009C771F">
        <w:rPr>
          <w:rFonts w:ascii="Arial" w:hAnsi="Arial" w:cs="Arial"/>
          <w:sz w:val="20"/>
          <w:szCs w:val="20"/>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70236FFA" w14:textId="77777777" w:rsidR="00147F87" w:rsidRDefault="00147F87" w:rsidP="00147F87">
      <w:pPr>
        <w:numPr>
          <w:ilvl w:val="0"/>
          <w:numId w:val="7"/>
        </w:numPr>
        <w:spacing w:after="120"/>
        <w:jc w:val="both"/>
        <w:rPr>
          <w:rFonts w:ascii="Arial" w:hAnsi="Arial" w:cs="Arial"/>
          <w:sz w:val="20"/>
          <w:szCs w:val="20"/>
        </w:rPr>
      </w:pPr>
      <w:r w:rsidRPr="009C771F">
        <w:rPr>
          <w:rFonts w:ascii="Arial" w:hAnsi="Arial" w:cs="Arial"/>
          <w:sz w:val="20"/>
          <w:szCs w:val="20"/>
        </w:rPr>
        <w:t xml:space="preserve">Případné uvedení nepravdivých nebo zkreslených údajů v rámci prohlášení dle bodu </w:t>
      </w:r>
      <w:r>
        <w:rPr>
          <w:rFonts w:ascii="Arial" w:hAnsi="Arial" w:cs="Arial"/>
          <w:sz w:val="20"/>
          <w:szCs w:val="20"/>
        </w:rPr>
        <w:t>5</w:t>
      </w:r>
      <w:r w:rsidRPr="009C771F">
        <w:rPr>
          <w:rFonts w:ascii="Arial" w:hAnsi="Arial" w:cs="Arial"/>
          <w:sz w:val="20"/>
          <w:szCs w:val="20"/>
        </w:rPr>
        <w:t xml:space="preserve"> nebo </w:t>
      </w:r>
      <w:r>
        <w:rPr>
          <w:rFonts w:ascii="Arial" w:hAnsi="Arial" w:cs="Arial"/>
          <w:sz w:val="20"/>
          <w:szCs w:val="20"/>
        </w:rPr>
        <w:t>6</w:t>
      </w:r>
      <w:r w:rsidRPr="009C771F">
        <w:rPr>
          <w:rFonts w:ascii="Arial" w:hAnsi="Arial" w:cs="Arial"/>
          <w:sz w:val="20"/>
          <w:szCs w:val="20"/>
        </w:rPr>
        <w:t xml:space="preserve"> tohoto článku smlouvy, se považuje za podstatné porušení smlouvy, jež opravňuje kupujícího k okamžitému odstoupení od této smlouvy nebo její nesplněné části.</w:t>
      </w:r>
    </w:p>
    <w:p w14:paraId="1A8BCF92" w14:textId="77777777" w:rsidR="00147F87" w:rsidRPr="005019D4" w:rsidRDefault="00147F87" w:rsidP="00147F87">
      <w:pPr>
        <w:numPr>
          <w:ilvl w:val="0"/>
          <w:numId w:val="7"/>
        </w:numPr>
        <w:spacing w:after="120"/>
        <w:jc w:val="both"/>
        <w:rPr>
          <w:rFonts w:ascii="Arial" w:hAnsi="Arial" w:cs="Arial"/>
          <w:sz w:val="20"/>
          <w:szCs w:val="20"/>
        </w:rPr>
      </w:pPr>
      <w:r w:rsidRPr="00B9185F">
        <w:rPr>
          <w:rFonts w:ascii="Arial" w:hAnsi="Arial" w:cs="Arial"/>
          <w:sz w:val="20"/>
          <w:szCs w:val="20"/>
        </w:rPr>
        <w:t xml:space="preserve">Prodávající prohlašuje, že </w:t>
      </w:r>
      <w:r>
        <w:rPr>
          <w:rFonts w:ascii="Arial" w:hAnsi="Arial" w:cs="Arial"/>
          <w:sz w:val="20"/>
          <w:szCs w:val="20"/>
        </w:rPr>
        <w:t xml:space="preserve">si je vědom skutečnosti, že kupující má zájem o plnění předmětu smlouvy dle zásad odpovědného zadávání. Prodávající se proto výslovně zavazuje, že </w:t>
      </w:r>
      <w:r w:rsidRPr="00B9185F">
        <w:rPr>
          <w:rFonts w:ascii="Arial" w:hAnsi="Arial" w:cs="Arial"/>
          <w:sz w:val="20"/>
          <w:szCs w:val="20"/>
        </w:rPr>
        <w:t>při realizaci tohoto předmětu smlouvy zajistí dodržování pracovně-právních předpisů (zákon č. 262/2006 Sb., zákoník práce, ve znění pozdějších předpisů, zákon č. 435/2004 Sb., o zaměstnanosti, ve znění pozdějších předpisů) a z nich vyplývající povinnosti zejména ve vztahu k odměňování zaměstnanců, dodržování délky pracovní doby, dodržování délky odpočinku, zaměstnávání cizinců a dodržování podmínek bezpečnosti a ochrany zdraví při práci, a to pro všechny osoby, které se budou na plnění díla podílet. Plnění těchto povinností zajistí prodávající i u svých poddodavatelů. V oblasti environmentálního sociálního zadávání se prodávající zavazuje v souladu s touto smlouvou v co největší míře řádně třídit odpad vzniklý</w:t>
      </w:r>
      <w:r>
        <w:rPr>
          <w:rFonts w:ascii="Arial" w:hAnsi="Arial" w:cs="Arial"/>
          <w:sz w:val="20"/>
          <w:szCs w:val="20"/>
        </w:rPr>
        <w:t xml:space="preserve"> jeho</w:t>
      </w:r>
      <w:r w:rsidRPr="00B9185F">
        <w:rPr>
          <w:rFonts w:ascii="Arial" w:hAnsi="Arial" w:cs="Arial"/>
          <w:sz w:val="20"/>
          <w:szCs w:val="20"/>
        </w:rPr>
        <w:t xml:space="preserve"> </w:t>
      </w:r>
      <w:proofErr w:type="gramStart"/>
      <w:r w:rsidRPr="00B9185F">
        <w:rPr>
          <w:rFonts w:ascii="Arial" w:hAnsi="Arial" w:cs="Arial"/>
          <w:sz w:val="20"/>
          <w:szCs w:val="20"/>
        </w:rPr>
        <w:t>činnosti a  v co</w:t>
      </w:r>
      <w:proofErr w:type="gramEnd"/>
      <w:r w:rsidRPr="00B9185F">
        <w:rPr>
          <w:rFonts w:ascii="Arial" w:hAnsi="Arial" w:cs="Arial"/>
          <w:sz w:val="20"/>
          <w:szCs w:val="20"/>
        </w:rPr>
        <w:t xml:space="preserve"> největší míře ekologicky likvidovat vzniklý odpad. </w:t>
      </w:r>
      <w:r>
        <w:rPr>
          <w:rFonts w:ascii="Arial" w:hAnsi="Arial" w:cs="Arial"/>
          <w:sz w:val="20"/>
          <w:szCs w:val="20"/>
        </w:rPr>
        <w:t xml:space="preserve">Stanovení a využití inovace by nebylo s ohledem na rozsah, předmět a vypracovanou projektovou dokumentaci možné. </w:t>
      </w:r>
    </w:p>
    <w:p w14:paraId="00A6D05C" w14:textId="77777777" w:rsidR="00147F87" w:rsidRPr="009C771F" w:rsidRDefault="00147F87" w:rsidP="00147F87">
      <w:pPr>
        <w:numPr>
          <w:ilvl w:val="0"/>
          <w:numId w:val="7"/>
        </w:numPr>
        <w:spacing w:after="120"/>
        <w:jc w:val="both"/>
        <w:rPr>
          <w:rFonts w:ascii="Arial" w:hAnsi="Arial" w:cs="Arial"/>
          <w:sz w:val="20"/>
          <w:szCs w:val="20"/>
        </w:rPr>
      </w:pPr>
      <w:r w:rsidRPr="009C771F">
        <w:rPr>
          <w:rFonts w:ascii="Arial" w:eastAsia="Calibri" w:hAnsi="Arial" w:cs="Arial"/>
          <w:sz w:val="20"/>
          <w:szCs w:val="20"/>
        </w:rPr>
        <w:t>Finanční prostředky na úhradu předmětu smlouvy byly schváleny Zastupitelstvem města Valašské Meziříčí dne 16. 12. 2021 pod bodem Z 24/06. Tato smlouva byla uzavřena v souladu se zákonem č. 128/2000 Sb., o obcích (obecní zřízení), ve znění pozdějších předpisů a byly splněny všechny podmínky pro její uzavření stanovené tímto zákonem (§41).</w:t>
      </w:r>
    </w:p>
    <w:p w14:paraId="1A94155E" w14:textId="77777777" w:rsidR="00147F87" w:rsidRPr="009C771F" w:rsidRDefault="00147F87" w:rsidP="00147F87">
      <w:pPr>
        <w:numPr>
          <w:ilvl w:val="0"/>
          <w:numId w:val="7"/>
        </w:numPr>
        <w:spacing w:after="120"/>
        <w:jc w:val="both"/>
        <w:rPr>
          <w:rFonts w:ascii="Arial" w:hAnsi="Arial" w:cs="Arial"/>
          <w:sz w:val="20"/>
          <w:szCs w:val="20"/>
        </w:rPr>
      </w:pPr>
      <w:r w:rsidRPr="009C771F">
        <w:rPr>
          <w:rFonts w:ascii="Arial" w:hAnsi="Arial" w:cs="Arial"/>
          <w:sz w:val="20"/>
          <w:szCs w:val="20"/>
        </w:rPr>
        <w:t>Kupující potvrzuje, že uzavření této smlouvy schválila Rada města dne ………… , pod bodem R ………………</w:t>
      </w:r>
      <w:proofErr w:type="gramStart"/>
      <w:r w:rsidRPr="009C771F">
        <w:rPr>
          <w:rFonts w:ascii="Arial" w:hAnsi="Arial" w:cs="Arial"/>
          <w:sz w:val="20"/>
          <w:szCs w:val="20"/>
        </w:rPr>
        <w:t>….. Tato</w:t>
      </w:r>
      <w:proofErr w:type="gramEnd"/>
      <w:r w:rsidRPr="009C771F">
        <w:rPr>
          <w:rFonts w:ascii="Arial" w:hAnsi="Arial" w:cs="Arial"/>
          <w:sz w:val="20"/>
          <w:szCs w:val="20"/>
        </w:rPr>
        <w:t xml:space="preserve"> smlouva byla uzavřena v souladu se zákonem č. 128/2000 Sb., o obcích (obecní zřízení), ve znění pozdějších předpisů (§ 41).</w:t>
      </w:r>
    </w:p>
    <w:p w14:paraId="3E04769D" w14:textId="77777777" w:rsidR="00147F87" w:rsidRPr="009C771F" w:rsidRDefault="00147F87" w:rsidP="00147F87">
      <w:pPr>
        <w:pStyle w:val="Zkladntext"/>
        <w:numPr>
          <w:ilvl w:val="0"/>
          <w:numId w:val="7"/>
        </w:numPr>
        <w:tabs>
          <w:tab w:val="left" w:pos="4962"/>
        </w:tabs>
        <w:autoSpaceDE w:val="0"/>
        <w:autoSpaceDN w:val="0"/>
        <w:adjustRightInd w:val="0"/>
        <w:textAlignment w:val="baseline"/>
        <w:rPr>
          <w:sz w:val="20"/>
          <w:szCs w:val="20"/>
        </w:rPr>
      </w:pPr>
      <w:r w:rsidRPr="009C771F">
        <w:rPr>
          <w:sz w:val="20"/>
          <w:szCs w:val="20"/>
        </w:rPr>
        <w:t>Smlouva je vyhotovena ve 3 stejnopisech s platností originálu, z nichž prodávající obdrží 1 vyhotovení a kupující obdrží 2 vyhotovení.</w:t>
      </w:r>
    </w:p>
    <w:p w14:paraId="4C47449B" w14:textId="77777777" w:rsidR="00147F87" w:rsidRPr="009C771F" w:rsidRDefault="00147F87" w:rsidP="00147F87">
      <w:pPr>
        <w:pStyle w:val="Zkladntext"/>
        <w:numPr>
          <w:ilvl w:val="0"/>
          <w:numId w:val="7"/>
        </w:numPr>
        <w:tabs>
          <w:tab w:val="left" w:pos="4962"/>
        </w:tabs>
        <w:autoSpaceDE w:val="0"/>
        <w:autoSpaceDN w:val="0"/>
        <w:adjustRightInd w:val="0"/>
        <w:textAlignment w:val="baseline"/>
        <w:rPr>
          <w:sz w:val="20"/>
          <w:szCs w:val="20"/>
        </w:rPr>
      </w:pPr>
      <w:r w:rsidRPr="009C771F">
        <w:rPr>
          <w:sz w:val="20"/>
          <w:szCs w:val="20"/>
        </w:rPr>
        <w:t>Smluvní strany prohlašují, že je jim znám obsah této smlouvy včetně jejích příloh, že tato smlouva je projevem jejich pravé a svobodné vůle, že si smlouvu před podpisem přečetly a s jejím obsahem bezvýhradně souhlasí.</w:t>
      </w:r>
    </w:p>
    <w:p w14:paraId="651FCF1D" w14:textId="77777777" w:rsidR="00147F87" w:rsidRPr="009C771F" w:rsidRDefault="00147F87" w:rsidP="00147F87">
      <w:pPr>
        <w:pStyle w:val="slo1text"/>
        <w:spacing w:before="240" w:after="0"/>
        <w:ind w:firstLine="540"/>
        <w:rPr>
          <w:sz w:val="20"/>
          <w:szCs w:val="20"/>
        </w:rPr>
      </w:pPr>
      <w:r w:rsidRPr="009C771F">
        <w:rPr>
          <w:sz w:val="20"/>
          <w:szCs w:val="20"/>
          <w:u w:val="single"/>
        </w:rPr>
        <w:t>Přílohy smlouvy:</w:t>
      </w:r>
    </w:p>
    <w:p w14:paraId="10597F74" w14:textId="7AEA500E" w:rsidR="00147F87" w:rsidRDefault="00864A9E" w:rsidP="00147F87">
      <w:pPr>
        <w:numPr>
          <w:ilvl w:val="0"/>
          <w:numId w:val="5"/>
        </w:numPr>
        <w:tabs>
          <w:tab w:val="clear" w:pos="2880"/>
          <w:tab w:val="num" w:pos="1980"/>
        </w:tabs>
        <w:spacing w:before="120"/>
        <w:ind w:left="540" w:firstLine="0"/>
        <w:jc w:val="both"/>
        <w:rPr>
          <w:rFonts w:ascii="Arial" w:hAnsi="Arial" w:cs="Arial"/>
          <w:sz w:val="20"/>
          <w:szCs w:val="20"/>
        </w:rPr>
      </w:pPr>
      <w:r>
        <w:rPr>
          <w:rFonts w:ascii="Arial" w:hAnsi="Arial" w:cs="Arial"/>
          <w:sz w:val="20"/>
          <w:szCs w:val="20"/>
        </w:rPr>
        <w:t>Položkový rozpočet s technickou specifikaci</w:t>
      </w:r>
      <w:r w:rsidR="00147F87" w:rsidRPr="009C771F">
        <w:rPr>
          <w:rFonts w:ascii="Arial" w:hAnsi="Arial" w:cs="Arial"/>
          <w:sz w:val="20"/>
          <w:szCs w:val="20"/>
        </w:rPr>
        <w:t xml:space="preserve"> </w:t>
      </w:r>
    </w:p>
    <w:p w14:paraId="116EBAFD" w14:textId="09B1E4F6" w:rsidR="005C7121" w:rsidRPr="009C771F" w:rsidRDefault="005C7121" w:rsidP="00147F87">
      <w:pPr>
        <w:numPr>
          <w:ilvl w:val="0"/>
          <w:numId w:val="5"/>
        </w:numPr>
        <w:tabs>
          <w:tab w:val="clear" w:pos="2880"/>
          <w:tab w:val="num" w:pos="1980"/>
        </w:tabs>
        <w:spacing w:before="120"/>
        <w:ind w:left="540" w:firstLine="0"/>
        <w:jc w:val="both"/>
        <w:rPr>
          <w:rFonts w:ascii="Arial" w:hAnsi="Arial" w:cs="Arial"/>
          <w:sz w:val="20"/>
          <w:szCs w:val="20"/>
        </w:rPr>
      </w:pPr>
      <w:r>
        <w:rPr>
          <w:rFonts w:ascii="Arial" w:hAnsi="Arial" w:cs="Arial"/>
          <w:sz w:val="20"/>
          <w:szCs w:val="20"/>
        </w:rPr>
        <w:t>Poddodavatelské schéma</w:t>
      </w:r>
    </w:p>
    <w:p w14:paraId="547B388A" w14:textId="77777777" w:rsidR="00147F87" w:rsidRPr="009C771F" w:rsidRDefault="00147F87" w:rsidP="00147F87">
      <w:pPr>
        <w:tabs>
          <w:tab w:val="left" w:pos="5400"/>
        </w:tabs>
        <w:spacing w:before="480"/>
        <w:ind w:firstLine="540"/>
        <w:rPr>
          <w:rFonts w:ascii="Arial" w:hAnsi="Arial" w:cs="Arial"/>
          <w:sz w:val="20"/>
          <w:szCs w:val="20"/>
        </w:rPr>
      </w:pPr>
      <w:r w:rsidRPr="009C771F">
        <w:rPr>
          <w:rFonts w:ascii="Arial" w:hAnsi="Arial" w:cs="Arial"/>
          <w:sz w:val="20"/>
          <w:szCs w:val="20"/>
        </w:rPr>
        <w:t xml:space="preserve">Ve Valašském Meziříčí dne: </w:t>
      </w:r>
      <w:r>
        <w:rPr>
          <w:rFonts w:ascii="Arial" w:hAnsi="Arial" w:cs="Arial"/>
          <w:sz w:val="20"/>
          <w:szCs w:val="20"/>
        </w:rPr>
        <w:t xml:space="preserve">………………                   </w:t>
      </w:r>
      <w:r w:rsidRPr="009C771F">
        <w:rPr>
          <w:rFonts w:ascii="Arial" w:hAnsi="Arial" w:cs="Arial"/>
          <w:sz w:val="20"/>
          <w:szCs w:val="20"/>
        </w:rPr>
        <w:t>V …………………dne</w:t>
      </w:r>
      <w:r>
        <w:rPr>
          <w:rFonts w:ascii="Arial" w:hAnsi="Arial" w:cs="Arial"/>
          <w:sz w:val="20"/>
          <w:szCs w:val="20"/>
        </w:rPr>
        <w:t>:</w:t>
      </w:r>
      <w:r w:rsidRPr="009C771F">
        <w:rPr>
          <w:rFonts w:ascii="Arial" w:hAnsi="Arial" w:cs="Arial"/>
          <w:sz w:val="20"/>
          <w:szCs w:val="20"/>
        </w:rPr>
        <w:t>…………………</w:t>
      </w:r>
      <w:proofErr w:type="gramStart"/>
      <w:r w:rsidRPr="009C771F">
        <w:rPr>
          <w:rFonts w:ascii="Arial" w:hAnsi="Arial" w:cs="Arial"/>
          <w:sz w:val="20"/>
          <w:szCs w:val="20"/>
        </w:rPr>
        <w:t>…..</w:t>
      </w:r>
      <w:proofErr w:type="gramEnd"/>
    </w:p>
    <w:p w14:paraId="58D44252" w14:textId="77777777" w:rsidR="00147F87" w:rsidRPr="009C771F" w:rsidRDefault="00147F87" w:rsidP="00147F87">
      <w:pPr>
        <w:tabs>
          <w:tab w:val="left" w:pos="5400"/>
        </w:tabs>
        <w:jc w:val="both"/>
        <w:rPr>
          <w:rFonts w:ascii="Arial" w:hAnsi="Arial" w:cs="Arial"/>
          <w:sz w:val="20"/>
          <w:szCs w:val="20"/>
        </w:rPr>
      </w:pPr>
    </w:p>
    <w:p w14:paraId="6201245F" w14:textId="77777777" w:rsidR="00147F87" w:rsidRPr="009C771F" w:rsidRDefault="00147F87" w:rsidP="00147F87">
      <w:pPr>
        <w:tabs>
          <w:tab w:val="left" w:pos="5400"/>
        </w:tabs>
        <w:jc w:val="both"/>
        <w:rPr>
          <w:rFonts w:ascii="Arial" w:hAnsi="Arial" w:cs="Arial"/>
          <w:sz w:val="20"/>
          <w:szCs w:val="20"/>
        </w:rPr>
      </w:pPr>
    </w:p>
    <w:p w14:paraId="60DD2F85" w14:textId="77777777" w:rsidR="00147F87" w:rsidRPr="009C771F" w:rsidRDefault="00147F87" w:rsidP="00147F87">
      <w:pPr>
        <w:tabs>
          <w:tab w:val="center" w:pos="2268"/>
          <w:tab w:val="center" w:pos="7088"/>
        </w:tabs>
        <w:jc w:val="both"/>
        <w:rPr>
          <w:rFonts w:ascii="Arial" w:hAnsi="Arial" w:cs="Arial"/>
          <w:sz w:val="20"/>
          <w:szCs w:val="20"/>
        </w:rPr>
      </w:pPr>
      <w:r w:rsidRPr="009C771F">
        <w:rPr>
          <w:rFonts w:ascii="Arial" w:hAnsi="Arial" w:cs="Arial"/>
          <w:sz w:val="20"/>
          <w:szCs w:val="20"/>
        </w:rPr>
        <w:tab/>
        <w:t>............................................</w:t>
      </w:r>
      <w:r w:rsidRPr="009C771F">
        <w:rPr>
          <w:rFonts w:ascii="Arial" w:hAnsi="Arial" w:cs="Arial"/>
          <w:sz w:val="20"/>
          <w:szCs w:val="20"/>
        </w:rPr>
        <w:tab/>
        <w:t>...........................................</w:t>
      </w:r>
    </w:p>
    <w:p w14:paraId="2074E772" w14:textId="77777777" w:rsidR="00147F87" w:rsidRPr="009C771F" w:rsidRDefault="00147F87" w:rsidP="00147F87">
      <w:pPr>
        <w:tabs>
          <w:tab w:val="center" w:pos="2268"/>
          <w:tab w:val="center" w:pos="7088"/>
        </w:tabs>
        <w:jc w:val="both"/>
        <w:rPr>
          <w:rFonts w:ascii="Arial" w:hAnsi="Arial" w:cs="Arial"/>
          <w:b/>
          <w:sz w:val="20"/>
          <w:szCs w:val="20"/>
        </w:rPr>
      </w:pPr>
      <w:r w:rsidRPr="009C771F">
        <w:rPr>
          <w:rFonts w:ascii="Arial" w:hAnsi="Arial" w:cs="Arial"/>
          <w:sz w:val="20"/>
          <w:szCs w:val="20"/>
        </w:rPr>
        <w:tab/>
      </w:r>
      <w:r w:rsidRPr="009C771F">
        <w:rPr>
          <w:rFonts w:ascii="Arial" w:hAnsi="Arial" w:cs="Arial"/>
          <w:b/>
          <w:sz w:val="20"/>
          <w:szCs w:val="20"/>
        </w:rPr>
        <w:t>Město Valašské Meziříčí</w:t>
      </w:r>
      <w:r w:rsidRPr="009C771F">
        <w:rPr>
          <w:rFonts w:ascii="Arial" w:hAnsi="Arial" w:cs="Arial"/>
          <w:sz w:val="20"/>
          <w:szCs w:val="20"/>
        </w:rPr>
        <w:tab/>
      </w:r>
    </w:p>
    <w:p w14:paraId="3FDFC9FE" w14:textId="77777777" w:rsidR="00147F87" w:rsidRPr="009C771F" w:rsidRDefault="00147F87" w:rsidP="00147F87">
      <w:pPr>
        <w:tabs>
          <w:tab w:val="center" w:pos="2268"/>
          <w:tab w:val="center" w:pos="7088"/>
        </w:tabs>
        <w:jc w:val="both"/>
        <w:rPr>
          <w:rFonts w:ascii="Arial" w:hAnsi="Arial" w:cs="Arial"/>
          <w:sz w:val="20"/>
          <w:szCs w:val="20"/>
        </w:rPr>
      </w:pPr>
      <w:r w:rsidRPr="009C771F">
        <w:rPr>
          <w:rFonts w:ascii="Arial" w:hAnsi="Arial" w:cs="Arial"/>
          <w:sz w:val="20"/>
          <w:szCs w:val="20"/>
        </w:rPr>
        <w:tab/>
        <w:t>Mgr. Robert Stržínek, starosta</w:t>
      </w:r>
      <w:r w:rsidRPr="009C771F">
        <w:rPr>
          <w:rFonts w:ascii="Arial" w:hAnsi="Arial" w:cs="Arial"/>
          <w:sz w:val="20"/>
          <w:szCs w:val="20"/>
        </w:rPr>
        <w:tab/>
      </w:r>
    </w:p>
    <w:p w14:paraId="0754FD5A" w14:textId="31B06F86" w:rsidR="00147F87" w:rsidRPr="009C771F" w:rsidRDefault="00147F87" w:rsidP="00147F87">
      <w:pPr>
        <w:tabs>
          <w:tab w:val="center" w:pos="2268"/>
          <w:tab w:val="center" w:pos="7088"/>
        </w:tabs>
        <w:jc w:val="both"/>
        <w:rPr>
          <w:rFonts w:ascii="Arial" w:hAnsi="Arial" w:cs="Arial"/>
          <w:sz w:val="20"/>
          <w:szCs w:val="20"/>
        </w:rPr>
      </w:pPr>
      <w:r w:rsidRPr="009C771F">
        <w:rPr>
          <w:rFonts w:ascii="Arial" w:hAnsi="Arial" w:cs="Arial"/>
          <w:sz w:val="20"/>
          <w:szCs w:val="20"/>
        </w:rPr>
        <w:tab/>
      </w:r>
    </w:p>
    <w:p w14:paraId="4F853F55" w14:textId="1FE43916" w:rsidR="00A15461" w:rsidRPr="003D64B5" w:rsidRDefault="00147F87" w:rsidP="00A15461">
      <w:pPr>
        <w:tabs>
          <w:tab w:val="center" w:pos="2268"/>
          <w:tab w:val="center" w:pos="7088"/>
        </w:tabs>
        <w:jc w:val="both"/>
        <w:rPr>
          <w:rFonts w:ascii="Arial" w:hAnsi="Arial" w:cs="Arial"/>
          <w:sz w:val="20"/>
          <w:szCs w:val="20"/>
        </w:rPr>
      </w:pPr>
      <w:r w:rsidRPr="009C771F">
        <w:rPr>
          <w:rFonts w:ascii="Arial" w:hAnsi="Arial" w:cs="Arial"/>
          <w:sz w:val="20"/>
          <w:szCs w:val="20"/>
        </w:rPr>
        <w:tab/>
        <w:t>-kupující-</w:t>
      </w:r>
      <w:r w:rsidRPr="009C771F">
        <w:rPr>
          <w:rFonts w:ascii="Arial" w:hAnsi="Arial" w:cs="Arial"/>
          <w:sz w:val="20"/>
          <w:szCs w:val="20"/>
        </w:rPr>
        <w:tab/>
        <w:t>-prodávající-</w:t>
      </w:r>
    </w:p>
    <w:sectPr w:rsidR="00A15461" w:rsidRPr="003D64B5" w:rsidSect="00746EAD">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560" w:right="1418" w:bottom="1276" w:left="1418"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DB172" w14:textId="77777777" w:rsidR="0093288F" w:rsidRDefault="0093288F">
      <w:r>
        <w:separator/>
      </w:r>
    </w:p>
  </w:endnote>
  <w:endnote w:type="continuationSeparator" w:id="0">
    <w:p w14:paraId="4651CF93" w14:textId="77777777" w:rsidR="0093288F" w:rsidRDefault="00932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vinion">
    <w:altName w:val="Symbol"/>
    <w:panose1 w:val="00000000000000000000"/>
    <w:charset w:val="02"/>
    <w:family w:val="swiss"/>
    <w:notTrueType/>
    <w:pitch w:val="variable"/>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5A45F" w14:textId="77777777" w:rsidR="0040137F" w:rsidRDefault="0040137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A5F899B" w14:textId="77777777" w:rsidR="0040137F" w:rsidRDefault="0040137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73BE8" w14:textId="12B60B81" w:rsidR="00767F77" w:rsidRPr="00A560FA" w:rsidRDefault="00767F77" w:rsidP="00EB1688">
    <w:pPr>
      <w:pStyle w:val="Zpat"/>
      <w:jc w:val="center"/>
      <w:rPr>
        <w:rFonts w:asciiTheme="minorHAnsi" w:hAnsiTheme="minorHAnsi" w:cstheme="minorHAnsi"/>
        <w:sz w:val="18"/>
        <w:szCs w:val="18"/>
      </w:rPr>
    </w:pPr>
    <w:r w:rsidRPr="00767F77">
      <w:rPr>
        <w:rFonts w:asciiTheme="minorHAnsi" w:hAnsiTheme="minorHAnsi" w:cstheme="minorHAnsi"/>
        <w:sz w:val="18"/>
        <w:szCs w:val="18"/>
      </w:rPr>
      <w:fldChar w:fldCharType="begin"/>
    </w:r>
    <w:r w:rsidRPr="00767F77">
      <w:rPr>
        <w:rFonts w:asciiTheme="minorHAnsi" w:hAnsiTheme="minorHAnsi" w:cstheme="minorHAnsi"/>
        <w:sz w:val="18"/>
        <w:szCs w:val="18"/>
      </w:rPr>
      <w:instrText>PAGE   \* MERGEFORMAT</w:instrText>
    </w:r>
    <w:r w:rsidRPr="00767F77">
      <w:rPr>
        <w:rFonts w:asciiTheme="minorHAnsi" w:hAnsiTheme="minorHAnsi" w:cstheme="minorHAnsi"/>
        <w:sz w:val="18"/>
        <w:szCs w:val="18"/>
      </w:rPr>
      <w:fldChar w:fldCharType="separate"/>
    </w:r>
    <w:r w:rsidR="00105E5F">
      <w:rPr>
        <w:rFonts w:asciiTheme="minorHAnsi" w:hAnsiTheme="minorHAnsi" w:cstheme="minorHAnsi"/>
        <w:noProof/>
        <w:sz w:val="18"/>
        <w:szCs w:val="18"/>
      </w:rPr>
      <w:t>6</w:t>
    </w:r>
    <w:r w:rsidRPr="00767F77">
      <w:rPr>
        <w:rFonts w:asciiTheme="minorHAnsi" w:hAnsiTheme="minorHAnsi" w:cstheme="minorHAnsi"/>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8F3ED" w14:textId="4406461A" w:rsidR="0040137F" w:rsidRPr="009F1520" w:rsidRDefault="006D7D2A">
    <w:pPr>
      <w:pStyle w:val="Zpat"/>
      <w:rPr>
        <w:rFonts w:ascii="Calibri" w:hAnsi="Calibri" w:cs="Calibri"/>
        <w:sz w:val="22"/>
        <w:szCs w:val="22"/>
      </w:rPr>
    </w:pPr>
    <w:bookmarkStart w:id="2" w:name="_GoBack"/>
    <w:bookmarkEnd w:id="2"/>
    <w:r w:rsidRPr="006D7D2A">
      <w:rPr>
        <w:rFonts w:ascii="Calibri" w:hAnsi="Calibri" w:cs="Calibri"/>
        <w:sz w:val="22"/>
        <w:szCs w:val="22"/>
      </w:rPr>
      <w:tab/>
    </w:r>
    <w:r w:rsidRPr="006D7D2A">
      <w:rPr>
        <w:rFonts w:ascii="Calibri" w:hAnsi="Calibri" w:cs="Calibri"/>
        <w:sz w:val="22"/>
        <w:szCs w:val="22"/>
      </w:rPr>
      <w:fldChar w:fldCharType="begin"/>
    </w:r>
    <w:r w:rsidRPr="006D7D2A">
      <w:rPr>
        <w:rFonts w:ascii="Calibri" w:hAnsi="Calibri" w:cs="Calibri"/>
        <w:sz w:val="22"/>
        <w:szCs w:val="22"/>
      </w:rPr>
      <w:instrText>PAGE   \* MERGEFORMAT</w:instrText>
    </w:r>
    <w:r w:rsidRPr="006D7D2A">
      <w:rPr>
        <w:rFonts w:ascii="Calibri" w:hAnsi="Calibri" w:cs="Calibri"/>
        <w:sz w:val="22"/>
        <w:szCs w:val="22"/>
      </w:rPr>
      <w:fldChar w:fldCharType="separate"/>
    </w:r>
    <w:r w:rsidR="004905C9">
      <w:rPr>
        <w:rFonts w:ascii="Calibri" w:hAnsi="Calibri" w:cs="Calibri"/>
        <w:noProof/>
        <w:sz w:val="22"/>
        <w:szCs w:val="22"/>
      </w:rPr>
      <w:t>1</w:t>
    </w:r>
    <w:r w:rsidRPr="006D7D2A">
      <w:rPr>
        <w:rFonts w:ascii="Calibri" w:hAnsi="Calibri" w:cs="Calibri"/>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16B966" w14:textId="77777777" w:rsidR="0093288F" w:rsidRDefault="0093288F">
      <w:r>
        <w:separator/>
      </w:r>
    </w:p>
  </w:footnote>
  <w:footnote w:type="continuationSeparator" w:id="0">
    <w:p w14:paraId="2D95583F" w14:textId="77777777" w:rsidR="0093288F" w:rsidRDefault="009328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F69D1" w14:textId="77777777" w:rsidR="00105E5F" w:rsidRDefault="00105E5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92A06" w14:textId="126BA39D" w:rsidR="004905C9" w:rsidRDefault="004905C9" w:rsidP="00331BEF">
    <w:pPr>
      <w:pStyle w:val="Zhlav"/>
      <w:jc w:val="center"/>
    </w:pPr>
    <w:r>
      <w:rPr>
        <w:b/>
        <w:noProof/>
      </w:rPr>
      <w:drawing>
        <wp:inline distT="0" distB="0" distL="0" distR="0" wp14:anchorId="066E03FA" wp14:editId="2935DCFD">
          <wp:extent cx="4819650" cy="790575"/>
          <wp:effectExtent l="0" t="0" r="0" b="9525"/>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19650" cy="79057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8FD52" w14:textId="1720B346" w:rsidR="0040137F" w:rsidRDefault="004905C9">
    <w:pPr>
      <w:pStyle w:val="Zhlav"/>
      <w:tabs>
        <w:tab w:val="clear" w:pos="4536"/>
        <w:tab w:val="left" w:pos="4140"/>
      </w:tabs>
      <w:jc w:val="center"/>
      <w:pPrChange w:id="0" w:author="Králová Lucie, Ing." w:date="2020-02-26T10:27:00Z">
        <w:pPr>
          <w:pStyle w:val="Zhlav"/>
          <w:tabs>
            <w:tab w:val="clear" w:pos="4536"/>
            <w:tab w:val="left" w:pos="4140"/>
          </w:tabs>
        </w:pPr>
      </w:pPrChange>
    </w:pPr>
    <w:r>
      <w:rPr>
        <w:b/>
        <w:noProof/>
      </w:rPr>
      <w:drawing>
        <wp:inline distT="0" distB="0" distL="0" distR="0" wp14:anchorId="4D15BC14" wp14:editId="0F240DCB">
          <wp:extent cx="4819650" cy="790575"/>
          <wp:effectExtent l="0" t="0" r="0" b="9525"/>
          <wp:docPr id="32" name="Obráze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19650" cy="790575"/>
                  </a:xfrm>
                  <a:prstGeom prst="rect">
                    <a:avLst/>
                  </a:prstGeom>
                  <a:noFill/>
                  <a:ln>
                    <a:noFill/>
                  </a:ln>
                </pic:spPr>
              </pic:pic>
            </a:graphicData>
          </a:graphic>
        </wp:inline>
      </w:drawing>
    </w:r>
    <w:del w:id="1" w:author="Králová Lucie, Ing." w:date="2020-02-26T10:26:00Z">
      <w:r w:rsidR="00173C20" w:rsidDel="004905C9">
        <w:rPr>
          <w:rFonts w:ascii="Calibri" w:hAnsi="Calibri" w:cs="Arial"/>
          <w:b/>
          <w:noProof/>
        </w:rPr>
        <w:drawing>
          <wp:inline distT="0" distB="0" distL="0" distR="0" wp14:anchorId="0E98BD65" wp14:editId="3B9B3A3B">
            <wp:extent cx="4819650" cy="791845"/>
            <wp:effectExtent l="0" t="0" r="0" b="0"/>
            <wp:docPr id="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19650" cy="791845"/>
                    </a:xfrm>
                    <a:prstGeom prst="rect">
                      <a:avLst/>
                    </a:prstGeom>
                    <a:noFill/>
                  </pic:spPr>
                </pic:pic>
              </a:graphicData>
            </a:graphic>
          </wp:inline>
        </w:drawing>
      </w:r>
      <w:r w:rsidR="009F1520" w:rsidDel="004905C9">
        <w:rPr>
          <w:rFonts w:ascii="Calibri" w:hAnsi="Calibri" w:cs="Arial"/>
          <w:b/>
        </w:rPr>
        <w:delText>dát správné logo</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A3CFD"/>
    <w:multiLevelType w:val="multilevel"/>
    <w:tmpl w:val="5FEA1F68"/>
    <w:lvl w:ilvl="0">
      <w:start w:val="1"/>
      <w:numFmt w:val="decimal"/>
      <w:lvlText w:val="%1."/>
      <w:lvlJc w:val="left"/>
      <w:pPr>
        <w:tabs>
          <w:tab w:val="num" w:pos="567"/>
        </w:tabs>
        <w:ind w:left="567" w:hanging="567"/>
      </w:pPr>
      <w:rPr>
        <w:rFonts w:ascii="Calibri" w:hAnsi="Calibri" w:cs="Arial" w:hint="default"/>
        <w:b w:val="0"/>
        <w:bCs w:val="0"/>
        <w:i w:val="0"/>
        <w:iCs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Calibri" w:hAnsi="Calibri" w:cs="Arial" w:hint="default"/>
        <w:b w:val="0"/>
        <w:bCs w:val="0"/>
        <w:i w:val="0"/>
        <w:iCs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31"/>
        </w:tabs>
        <w:ind w:left="1931" w:hanging="851"/>
      </w:pPr>
      <w:rPr>
        <w:rFonts w:ascii="Arial" w:hAnsi="Arial" w:cs="Arial" w:hint="default"/>
        <w:b w:val="0"/>
        <w:bCs w:val="0"/>
        <w:i w:val="0"/>
        <w:iCs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6120"/>
        </w:tabs>
        <w:ind w:left="3744" w:hanging="1224"/>
      </w:pPr>
      <w:rPr>
        <w:rFonts w:cs="Times New Roman" w:hint="default"/>
      </w:rPr>
    </w:lvl>
    <w:lvl w:ilvl="8">
      <w:start w:val="1"/>
      <w:numFmt w:val="decimal"/>
      <w:lvlText w:val="%1.%2.%3.%4.%5.%6.%7.%8.%9."/>
      <w:lvlJc w:val="left"/>
      <w:pPr>
        <w:tabs>
          <w:tab w:val="num" w:pos="6840"/>
        </w:tabs>
        <w:ind w:left="4320" w:hanging="1440"/>
      </w:pPr>
      <w:rPr>
        <w:rFonts w:cs="Times New Roman" w:hint="default"/>
      </w:rPr>
    </w:lvl>
  </w:abstractNum>
  <w:abstractNum w:abstractNumId="1" w15:restartNumberingAfterBreak="0">
    <w:nsid w:val="0D397758"/>
    <w:multiLevelType w:val="hybridMultilevel"/>
    <w:tmpl w:val="FA842CB8"/>
    <w:lvl w:ilvl="0" w:tplc="E8267FBE">
      <w:start w:val="1"/>
      <w:numFmt w:val="decimal"/>
      <w:pStyle w:val="mojeodstavce"/>
      <w:lvlText w:val="%1."/>
      <w:lvlJc w:val="left"/>
      <w:pPr>
        <w:tabs>
          <w:tab w:val="num" w:pos="567"/>
        </w:tabs>
        <w:ind w:left="567" w:hanging="567"/>
      </w:pPr>
      <w:rPr>
        <w:rFonts w:ascii="Arial" w:hAnsi="Arial" w:cs="Arial" w:hint="default"/>
        <w:b w:val="0"/>
        <w:sz w:val="20"/>
        <w:szCs w:val="20"/>
      </w:rPr>
    </w:lvl>
    <w:lvl w:ilvl="1" w:tplc="D9809D1E">
      <w:start w:val="1"/>
      <w:numFmt w:val="upperLetter"/>
      <w:lvlText w:val="%2)"/>
      <w:lvlJc w:val="left"/>
      <w:pPr>
        <w:tabs>
          <w:tab w:val="num" w:pos="1619"/>
        </w:tabs>
        <w:ind w:left="1619" w:hanging="539"/>
      </w:pPr>
      <w:rPr>
        <w:rFonts w:ascii="Arial" w:hAnsi="Arial" w:cs="Times New Roman" w:hint="default"/>
        <w:b w:val="0"/>
        <w:i w:val="0"/>
        <w:color w:val="000000"/>
        <w:sz w:val="24"/>
        <w:szCs w:val="24"/>
      </w:rPr>
    </w:lvl>
    <w:lvl w:ilvl="2" w:tplc="C9626344">
      <w:start w:val="1"/>
      <w:numFmt w:val="lowerLetter"/>
      <w:lvlText w:val="%3)"/>
      <w:lvlJc w:val="left"/>
      <w:pPr>
        <w:tabs>
          <w:tab w:val="num" w:pos="1980"/>
        </w:tabs>
        <w:ind w:left="1980"/>
      </w:pPr>
      <w:rPr>
        <w:rFonts w:ascii="Arial" w:hAnsi="Arial" w:cs="Times New Roman" w:hint="default"/>
        <w:color w:val="000000"/>
        <w:sz w:val="24"/>
        <w:szCs w:val="24"/>
      </w:rPr>
    </w:lvl>
    <w:lvl w:ilvl="3" w:tplc="3880F954">
      <w:numFmt w:val="bullet"/>
      <w:lvlText w:val="-"/>
      <w:lvlJc w:val="left"/>
      <w:pPr>
        <w:tabs>
          <w:tab w:val="num" w:pos="3233"/>
        </w:tabs>
        <w:ind w:left="3233" w:hanging="539"/>
      </w:pPr>
      <w:rPr>
        <w:rFonts w:ascii="Calibri" w:eastAsia="Times New Roman" w:hAnsi="Calibri" w:cs="Calibri" w:hint="default"/>
        <w:b w:val="0"/>
        <w:i w:val="0"/>
        <w:color w:val="000000"/>
        <w:sz w:val="24"/>
        <w:szCs w:val="24"/>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3141018"/>
    <w:multiLevelType w:val="hybridMultilevel"/>
    <w:tmpl w:val="F5E4D8C6"/>
    <w:lvl w:ilvl="0" w:tplc="1B586E1C">
      <w:numFmt w:val="bullet"/>
      <w:lvlText w:val="-"/>
      <w:lvlJc w:val="left"/>
      <w:pPr>
        <w:ind w:left="720" w:hanging="360"/>
      </w:pPr>
      <w:rPr>
        <w:rFonts w:ascii="Calibri" w:eastAsia="Times New Roman" w:hAnsi="Calibri" w:cs="Calibri" w:hint="default"/>
      </w:rPr>
    </w:lvl>
    <w:lvl w:ilvl="1" w:tplc="A9EE905C">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301092A"/>
    <w:multiLevelType w:val="hybridMultilevel"/>
    <w:tmpl w:val="FD623DD0"/>
    <w:lvl w:ilvl="0" w:tplc="3880F954">
      <w:numFmt w:val="bullet"/>
      <w:lvlText w:val="-"/>
      <w:lvlJc w:val="left"/>
      <w:pPr>
        <w:ind w:left="2185" w:hanging="360"/>
      </w:pPr>
      <w:rPr>
        <w:rFonts w:ascii="Calibri" w:eastAsia="Times New Roman" w:hAnsi="Calibri" w:cs="Calibri" w:hint="default"/>
        <w:b w:val="0"/>
        <w:i w:val="0"/>
        <w:color w:val="000000"/>
        <w:sz w:val="24"/>
        <w:szCs w:val="24"/>
      </w:rPr>
    </w:lvl>
    <w:lvl w:ilvl="1" w:tplc="04050003">
      <w:start w:val="1"/>
      <w:numFmt w:val="bullet"/>
      <w:lvlText w:val="o"/>
      <w:lvlJc w:val="left"/>
      <w:pPr>
        <w:ind w:left="2905" w:hanging="360"/>
      </w:pPr>
      <w:rPr>
        <w:rFonts w:ascii="Courier New" w:hAnsi="Courier New" w:cs="Courier New" w:hint="default"/>
      </w:rPr>
    </w:lvl>
    <w:lvl w:ilvl="2" w:tplc="04050005" w:tentative="1">
      <w:start w:val="1"/>
      <w:numFmt w:val="bullet"/>
      <w:lvlText w:val=""/>
      <w:lvlJc w:val="left"/>
      <w:pPr>
        <w:ind w:left="3625" w:hanging="360"/>
      </w:pPr>
      <w:rPr>
        <w:rFonts w:ascii="Wingdings" w:hAnsi="Wingdings" w:hint="default"/>
      </w:rPr>
    </w:lvl>
    <w:lvl w:ilvl="3" w:tplc="04050001" w:tentative="1">
      <w:start w:val="1"/>
      <w:numFmt w:val="bullet"/>
      <w:lvlText w:val=""/>
      <w:lvlJc w:val="left"/>
      <w:pPr>
        <w:ind w:left="4345" w:hanging="360"/>
      </w:pPr>
      <w:rPr>
        <w:rFonts w:ascii="Symbol" w:hAnsi="Symbol" w:hint="default"/>
      </w:rPr>
    </w:lvl>
    <w:lvl w:ilvl="4" w:tplc="04050003" w:tentative="1">
      <w:start w:val="1"/>
      <w:numFmt w:val="bullet"/>
      <w:lvlText w:val="o"/>
      <w:lvlJc w:val="left"/>
      <w:pPr>
        <w:ind w:left="5065" w:hanging="360"/>
      </w:pPr>
      <w:rPr>
        <w:rFonts w:ascii="Courier New" w:hAnsi="Courier New" w:cs="Courier New" w:hint="default"/>
      </w:rPr>
    </w:lvl>
    <w:lvl w:ilvl="5" w:tplc="04050005" w:tentative="1">
      <w:start w:val="1"/>
      <w:numFmt w:val="bullet"/>
      <w:lvlText w:val=""/>
      <w:lvlJc w:val="left"/>
      <w:pPr>
        <w:ind w:left="5785" w:hanging="360"/>
      </w:pPr>
      <w:rPr>
        <w:rFonts w:ascii="Wingdings" w:hAnsi="Wingdings" w:hint="default"/>
      </w:rPr>
    </w:lvl>
    <w:lvl w:ilvl="6" w:tplc="04050001" w:tentative="1">
      <w:start w:val="1"/>
      <w:numFmt w:val="bullet"/>
      <w:lvlText w:val=""/>
      <w:lvlJc w:val="left"/>
      <w:pPr>
        <w:ind w:left="6505" w:hanging="360"/>
      </w:pPr>
      <w:rPr>
        <w:rFonts w:ascii="Symbol" w:hAnsi="Symbol" w:hint="default"/>
      </w:rPr>
    </w:lvl>
    <w:lvl w:ilvl="7" w:tplc="04050003" w:tentative="1">
      <w:start w:val="1"/>
      <w:numFmt w:val="bullet"/>
      <w:lvlText w:val="o"/>
      <w:lvlJc w:val="left"/>
      <w:pPr>
        <w:ind w:left="7225" w:hanging="360"/>
      </w:pPr>
      <w:rPr>
        <w:rFonts w:ascii="Courier New" w:hAnsi="Courier New" w:cs="Courier New" w:hint="default"/>
      </w:rPr>
    </w:lvl>
    <w:lvl w:ilvl="8" w:tplc="04050005" w:tentative="1">
      <w:start w:val="1"/>
      <w:numFmt w:val="bullet"/>
      <w:lvlText w:val=""/>
      <w:lvlJc w:val="left"/>
      <w:pPr>
        <w:ind w:left="7945" w:hanging="360"/>
      </w:pPr>
      <w:rPr>
        <w:rFonts w:ascii="Wingdings" w:hAnsi="Wingdings" w:hint="default"/>
      </w:rPr>
    </w:lvl>
  </w:abstractNum>
  <w:abstractNum w:abstractNumId="4" w15:restartNumberingAfterBreak="0">
    <w:nsid w:val="262338C8"/>
    <w:multiLevelType w:val="hybridMultilevel"/>
    <w:tmpl w:val="6C1E4582"/>
    <w:lvl w:ilvl="0" w:tplc="3880F954">
      <w:numFmt w:val="bullet"/>
      <w:lvlText w:val="-"/>
      <w:lvlJc w:val="left"/>
      <w:pPr>
        <w:ind w:left="2183" w:hanging="360"/>
      </w:pPr>
      <w:rPr>
        <w:rFonts w:ascii="Calibri" w:eastAsia="Times New Roman" w:hAnsi="Calibri" w:cs="Calibri" w:hint="default"/>
      </w:rPr>
    </w:lvl>
    <w:lvl w:ilvl="1" w:tplc="3880F954">
      <w:numFmt w:val="bullet"/>
      <w:lvlText w:val="-"/>
      <w:lvlJc w:val="left"/>
      <w:pPr>
        <w:ind w:left="2903" w:hanging="360"/>
      </w:pPr>
      <w:rPr>
        <w:rFonts w:ascii="Calibri" w:eastAsia="Times New Roman" w:hAnsi="Calibri" w:cs="Calibri" w:hint="default"/>
      </w:rPr>
    </w:lvl>
    <w:lvl w:ilvl="2" w:tplc="04050005">
      <w:start w:val="1"/>
      <w:numFmt w:val="bullet"/>
      <w:lvlText w:val=""/>
      <w:lvlJc w:val="left"/>
      <w:pPr>
        <w:ind w:left="3623" w:hanging="360"/>
      </w:pPr>
      <w:rPr>
        <w:rFonts w:ascii="Wingdings" w:hAnsi="Wingdings" w:hint="default"/>
      </w:rPr>
    </w:lvl>
    <w:lvl w:ilvl="3" w:tplc="04050001">
      <w:start w:val="1"/>
      <w:numFmt w:val="bullet"/>
      <w:lvlText w:val=""/>
      <w:lvlJc w:val="left"/>
      <w:pPr>
        <w:ind w:left="4343" w:hanging="360"/>
      </w:pPr>
      <w:rPr>
        <w:rFonts w:ascii="Symbol" w:hAnsi="Symbol" w:hint="default"/>
      </w:rPr>
    </w:lvl>
    <w:lvl w:ilvl="4" w:tplc="04050003">
      <w:start w:val="1"/>
      <w:numFmt w:val="bullet"/>
      <w:lvlText w:val="o"/>
      <w:lvlJc w:val="left"/>
      <w:pPr>
        <w:ind w:left="5063" w:hanging="360"/>
      </w:pPr>
      <w:rPr>
        <w:rFonts w:ascii="Courier New" w:hAnsi="Courier New" w:cs="Courier New" w:hint="default"/>
      </w:rPr>
    </w:lvl>
    <w:lvl w:ilvl="5" w:tplc="04050005">
      <w:start w:val="1"/>
      <w:numFmt w:val="bullet"/>
      <w:lvlText w:val=""/>
      <w:lvlJc w:val="left"/>
      <w:pPr>
        <w:ind w:left="5783" w:hanging="360"/>
      </w:pPr>
      <w:rPr>
        <w:rFonts w:ascii="Wingdings" w:hAnsi="Wingdings" w:hint="default"/>
      </w:rPr>
    </w:lvl>
    <w:lvl w:ilvl="6" w:tplc="04050001">
      <w:start w:val="1"/>
      <w:numFmt w:val="bullet"/>
      <w:lvlText w:val=""/>
      <w:lvlJc w:val="left"/>
      <w:pPr>
        <w:ind w:left="6503" w:hanging="360"/>
      </w:pPr>
      <w:rPr>
        <w:rFonts w:ascii="Symbol" w:hAnsi="Symbol" w:hint="default"/>
      </w:rPr>
    </w:lvl>
    <w:lvl w:ilvl="7" w:tplc="04050003">
      <w:start w:val="1"/>
      <w:numFmt w:val="bullet"/>
      <w:lvlText w:val="o"/>
      <w:lvlJc w:val="left"/>
      <w:pPr>
        <w:ind w:left="7223" w:hanging="360"/>
      </w:pPr>
      <w:rPr>
        <w:rFonts w:ascii="Courier New" w:hAnsi="Courier New" w:cs="Courier New" w:hint="default"/>
      </w:rPr>
    </w:lvl>
    <w:lvl w:ilvl="8" w:tplc="04050005">
      <w:start w:val="1"/>
      <w:numFmt w:val="bullet"/>
      <w:lvlText w:val=""/>
      <w:lvlJc w:val="left"/>
      <w:pPr>
        <w:ind w:left="7943" w:hanging="360"/>
      </w:pPr>
      <w:rPr>
        <w:rFonts w:ascii="Wingdings" w:hAnsi="Wingdings" w:hint="default"/>
      </w:rPr>
    </w:lvl>
  </w:abstractNum>
  <w:abstractNum w:abstractNumId="5" w15:restartNumberingAfterBreak="0">
    <w:nsid w:val="28A86D1A"/>
    <w:multiLevelType w:val="multilevel"/>
    <w:tmpl w:val="2266E3F8"/>
    <w:lvl w:ilvl="0">
      <w:start w:val="1"/>
      <w:numFmt w:val="decimal"/>
      <w:pStyle w:val="Smlouvanadpis4"/>
      <w:lvlText w:val="%1."/>
      <w:lvlJc w:val="left"/>
      <w:pPr>
        <w:tabs>
          <w:tab w:val="num" w:pos="567"/>
        </w:tabs>
        <w:ind w:left="567" w:hanging="567"/>
      </w:pPr>
      <w:rPr>
        <w:rFonts w:ascii="Calibri" w:hAnsi="Calibri" w:cs="Arial" w:hint="default"/>
        <w:b w:val="0"/>
        <w:bCs w:val="0"/>
        <w:i w:val="0"/>
        <w:iCs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Arial" w:hint="default"/>
        <w:b w:val="0"/>
        <w:bCs w:val="0"/>
        <w:i w:val="0"/>
        <w:iCs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Arial" w:hint="default"/>
        <w:b w:val="0"/>
        <w:bCs w:val="0"/>
        <w:i w:val="0"/>
        <w:iCs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6120"/>
        </w:tabs>
        <w:ind w:left="3744" w:hanging="1224"/>
      </w:pPr>
      <w:rPr>
        <w:rFonts w:cs="Times New Roman" w:hint="default"/>
      </w:rPr>
    </w:lvl>
    <w:lvl w:ilvl="8">
      <w:start w:val="1"/>
      <w:numFmt w:val="decimal"/>
      <w:lvlText w:val="%1.%2.%3.%4.%5.%6.%7.%8.%9."/>
      <w:lvlJc w:val="left"/>
      <w:pPr>
        <w:tabs>
          <w:tab w:val="num" w:pos="6840"/>
        </w:tabs>
        <w:ind w:left="4320" w:hanging="1440"/>
      </w:pPr>
      <w:rPr>
        <w:rFonts w:cs="Times New Roman" w:hint="default"/>
      </w:rPr>
    </w:lvl>
  </w:abstractNum>
  <w:abstractNum w:abstractNumId="6" w15:restartNumberingAfterBreak="0">
    <w:nsid w:val="294C7497"/>
    <w:multiLevelType w:val="hybridMultilevel"/>
    <w:tmpl w:val="2326EEA6"/>
    <w:lvl w:ilvl="0" w:tplc="ED44E90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EF45760"/>
    <w:multiLevelType w:val="multilevel"/>
    <w:tmpl w:val="F8C08A6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Arial" w:eastAsia="Times New Roman" w:hAnsi="Arial" w:cs="Arial" w:hint="default"/>
        <w:b w:val="0"/>
        <w:color w:val="auto"/>
        <w:sz w:val="20"/>
        <w:szCs w:val="2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79607B7"/>
    <w:multiLevelType w:val="hybridMultilevel"/>
    <w:tmpl w:val="610C813C"/>
    <w:lvl w:ilvl="0" w:tplc="11622D86">
      <w:start w:val="1"/>
      <w:numFmt w:val="decimal"/>
      <w:lvlText w:val="Příloha č.%1:"/>
      <w:lvlJc w:val="left"/>
      <w:pPr>
        <w:tabs>
          <w:tab w:val="num" w:pos="2880"/>
        </w:tabs>
        <w:ind w:left="2880" w:hanging="360"/>
      </w:pPr>
      <w:rPr>
        <w:rFonts w:cs="Times New Roman" w:hint="default"/>
        <w:b w:val="0"/>
      </w:rPr>
    </w:lvl>
    <w:lvl w:ilvl="1" w:tplc="04050019" w:tentative="1">
      <w:start w:val="1"/>
      <w:numFmt w:val="lowerLetter"/>
      <w:lvlText w:val="%2."/>
      <w:lvlJc w:val="left"/>
      <w:pPr>
        <w:tabs>
          <w:tab w:val="num" w:pos="3960"/>
        </w:tabs>
        <w:ind w:left="3960" w:hanging="360"/>
      </w:pPr>
      <w:rPr>
        <w:rFonts w:cs="Times New Roman"/>
      </w:rPr>
    </w:lvl>
    <w:lvl w:ilvl="2" w:tplc="0405001B" w:tentative="1">
      <w:start w:val="1"/>
      <w:numFmt w:val="lowerRoman"/>
      <w:lvlText w:val="%3."/>
      <w:lvlJc w:val="right"/>
      <w:pPr>
        <w:tabs>
          <w:tab w:val="num" w:pos="4680"/>
        </w:tabs>
        <w:ind w:left="4680" w:hanging="180"/>
      </w:pPr>
      <w:rPr>
        <w:rFonts w:cs="Times New Roman"/>
      </w:rPr>
    </w:lvl>
    <w:lvl w:ilvl="3" w:tplc="0405000F" w:tentative="1">
      <w:start w:val="1"/>
      <w:numFmt w:val="decimal"/>
      <w:lvlText w:val="%4."/>
      <w:lvlJc w:val="left"/>
      <w:pPr>
        <w:tabs>
          <w:tab w:val="num" w:pos="5400"/>
        </w:tabs>
        <w:ind w:left="5400" w:hanging="360"/>
      </w:pPr>
      <w:rPr>
        <w:rFonts w:cs="Times New Roman"/>
      </w:rPr>
    </w:lvl>
    <w:lvl w:ilvl="4" w:tplc="04050019" w:tentative="1">
      <w:start w:val="1"/>
      <w:numFmt w:val="lowerLetter"/>
      <w:lvlText w:val="%5."/>
      <w:lvlJc w:val="left"/>
      <w:pPr>
        <w:tabs>
          <w:tab w:val="num" w:pos="6120"/>
        </w:tabs>
        <w:ind w:left="6120" w:hanging="360"/>
      </w:pPr>
      <w:rPr>
        <w:rFonts w:cs="Times New Roman"/>
      </w:rPr>
    </w:lvl>
    <w:lvl w:ilvl="5" w:tplc="0405001B" w:tentative="1">
      <w:start w:val="1"/>
      <w:numFmt w:val="lowerRoman"/>
      <w:lvlText w:val="%6."/>
      <w:lvlJc w:val="right"/>
      <w:pPr>
        <w:tabs>
          <w:tab w:val="num" w:pos="6840"/>
        </w:tabs>
        <w:ind w:left="6840" w:hanging="180"/>
      </w:pPr>
      <w:rPr>
        <w:rFonts w:cs="Times New Roman"/>
      </w:rPr>
    </w:lvl>
    <w:lvl w:ilvl="6" w:tplc="0405000F" w:tentative="1">
      <w:start w:val="1"/>
      <w:numFmt w:val="decimal"/>
      <w:lvlText w:val="%7."/>
      <w:lvlJc w:val="left"/>
      <w:pPr>
        <w:tabs>
          <w:tab w:val="num" w:pos="7560"/>
        </w:tabs>
        <w:ind w:left="7560" w:hanging="360"/>
      </w:pPr>
      <w:rPr>
        <w:rFonts w:cs="Times New Roman"/>
      </w:rPr>
    </w:lvl>
    <w:lvl w:ilvl="7" w:tplc="04050019" w:tentative="1">
      <w:start w:val="1"/>
      <w:numFmt w:val="lowerLetter"/>
      <w:lvlText w:val="%8."/>
      <w:lvlJc w:val="left"/>
      <w:pPr>
        <w:tabs>
          <w:tab w:val="num" w:pos="8280"/>
        </w:tabs>
        <w:ind w:left="8280" w:hanging="360"/>
      </w:pPr>
      <w:rPr>
        <w:rFonts w:cs="Times New Roman"/>
      </w:rPr>
    </w:lvl>
    <w:lvl w:ilvl="8" w:tplc="0405001B" w:tentative="1">
      <w:start w:val="1"/>
      <w:numFmt w:val="lowerRoman"/>
      <w:lvlText w:val="%9."/>
      <w:lvlJc w:val="right"/>
      <w:pPr>
        <w:tabs>
          <w:tab w:val="num" w:pos="9000"/>
        </w:tabs>
        <w:ind w:left="9000" w:hanging="180"/>
      </w:pPr>
      <w:rPr>
        <w:rFonts w:cs="Times New Roman"/>
      </w:rPr>
    </w:lvl>
  </w:abstractNum>
  <w:abstractNum w:abstractNumId="9" w15:restartNumberingAfterBreak="0">
    <w:nsid w:val="4A4742F7"/>
    <w:multiLevelType w:val="hybridMultilevel"/>
    <w:tmpl w:val="87FC45D4"/>
    <w:lvl w:ilvl="0" w:tplc="ED44E90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DA97F03"/>
    <w:multiLevelType w:val="hybridMultilevel"/>
    <w:tmpl w:val="0F8E10B0"/>
    <w:lvl w:ilvl="0" w:tplc="ED44E90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523E9B"/>
    <w:multiLevelType w:val="hybridMultilevel"/>
    <w:tmpl w:val="2868A2BA"/>
    <w:lvl w:ilvl="0" w:tplc="ED44E90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16C5621"/>
    <w:multiLevelType w:val="multilevel"/>
    <w:tmpl w:val="83828BE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Arial" w:eastAsia="Times New Roman" w:hAnsi="Arial" w:cs="Arial" w:hint="default"/>
        <w:strike w:val="0"/>
        <w:color w:val="auto"/>
        <w:sz w:val="20"/>
        <w:szCs w:val="2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3774C8A"/>
    <w:multiLevelType w:val="hybridMultilevel"/>
    <w:tmpl w:val="05E22C76"/>
    <w:lvl w:ilvl="0" w:tplc="3880F954">
      <w:numFmt w:val="bullet"/>
      <w:lvlText w:val="-"/>
      <w:lvlJc w:val="left"/>
      <w:pPr>
        <w:ind w:left="720" w:hanging="360"/>
      </w:pPr>
      <w:rPr>
        <w:rFonts w:ascii="Calibri" w:eastAsia="Times New Roman" w:hAnsi="Calibri" w:cs="Calibri" w:hint="default"/>
        <w:b w:val="0"/>
        <w:i w:val="0"/>
        <w:color w:val="000000"/>
        <w:sz w:val="24"/>
        <w:szCs w:val="24"/>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6106868"/>
    <w:multiLevelType w:val="hybridMultilevel"/>
    <w:tmpl w:val="347003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8B25C82"/>
    <w:multiLevelType w:val="hybridMultilevel"/>
    <w:tmpl w:val="7AAEFCAA"/>
    <w:lvl w:ilvl="0" w:tplc="ED44E900">
      <w:start w:val="1"/>
      <w:numFmt w:val="bullet"/>
      <w:lvlText w:val=""/>
      <w:lvlJc w:val="left"/>
      <w:pPr>
        <w:ind w:left="720" w:hanging="360"/>
      </w:pPr>
      <w:rPr>
        <w:rFonts w:ascii="Symbol" w:hAnsi="Symbol" w:hint="default"/>
      </w:rPr>
    </w:lvl>
    <w:lvl w:ilvl="1" w:tplc="ED44E900">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8A7FDF"/>
    <w:multiLevelType w:val="multilevel"/>
    <w:tmpl w:val="4EFC8E8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Calibri" w:eastAsia="Times New Roman" w:hAnsi="Calibri" w:cs="Times New Roman"/>
        <w:color w:val="auto"/>
        <w:sz w:val="20"/>
        <w:szCs w:val="2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1BB20D8"/>
    <w:multiLevelType w:val="hybridMultilevel"/>
    <w:tmpl w:val="98567F50"/>
    <w:lvl w:ilvl="0" w:tplc="B760774A">
      <w:start w:val="1"/>
      <w:numFmt w:val="lowerLetter"/>
      <w:lvlText w:val="%1)"/>
      <w:lvlJc w:val="left"/>
      <w:pPr>
        <w:ind w:left="1080" w:hanging="360"/>
      </w:pPr>
      <w:rPr>
        <w:rFonts w:hint="default"/>
        <w:b w:val="0"/>
        <w:i w:val="0"/>
        <w:color w:val="000000"/>
        <w:sz w:val="22"/>
        <w:szCs w:val="22"/>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646121C7"/>
    <w:multiLevelType w:val="hybridMultilevel"/>
    <w:tmpl w:val="B7D05380"/>
    <w:lvl w:ilvl="0" w:tplc="C30E8FB6">
      <w:start w:val="1"/>
      <w:numFmt w:val="decimal"/>
      <w:lvlText w:val="%1."/>
      <w:lvlJc w:val="left"/>
      <w:pPr>
        <w:ind w:left="720" w:hanging="360"/>
      </w:pPr>
      <w:rPr>
        <w:rFonts w:ascii="Arial" w:eastAsia="Times New Roman" w:hAnsi="Arial" w:cs="Arial" w:hint="default"/>
      </w:rPr>
    </w:lvl>
    <w:lvl w:ilvl="1" w:tplc="3880F954">
      <w:numFmt w:val="bullet"/>
      <w:lvlText w:val="-"/>
      <w:lvlJc w:val="left"/>
      <w:pPr>
        <w:ind w:left="1440" w:hanging="36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7B67AF7"/>
    <w:multiLevelType w:val="multilevel"/>
    <w:tmpl w:val="CA220BB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Arial" w:eastAsia="Times New Roman" w:hAnsi="Arial" w:cs="Arial" w:hint="default"/>
        <w:color w:val="auto"/>
        <w:sz w:val="20"/>
        <w:szCs w:val="2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131470F"/>
    <w:multiLevelType w:val="multilevel"/>
    <w:tmpl w:val="CFEAC2DE"/>
    <w:lvl w:ilvl="0">
      <w:start w:val="1"/>
      <w:numFmt w:val="decimal"/>
      <w:lvlText w:val="%1."/>
      <w:lvlJc w:val="left"/>
      <w:pPr>
        <w:tabs>
          <w:tab w:val="num" w:pos="567"/>
        </w:tabs>
        <w:ind w:left="567" w:hanging="567"/>
      </w:pPr>
      <w:rPr>
        <w:rFonts w:ascii="Arial" w:hAnsi="Arial" w:cs="Arial" w:hint="default"/>
        <w:b w:val="0"/>
        <w:bCs w:val="0"/>
        <w:i w:val="0"/>
        <w:iCs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Calibri" w:hAnsi="Calibri" w:cs="Arial" w:hint="default"/>
        <w:b w:val="0"/>
        <w:bCs w:val="0"/>
        <w:i w:val="0"/>
        <w:iCs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31"/>
        </w:tabs>
        <w:ind w:left="1931" w:hanging="851"/>
      </w:pPr>
      <w:rPr>
        <w:rFonts w:ascii="Arial" w:hAnsi="Arial" w:cs="Arial" w:hint="default"/>
        <w:b w:val="0"/>
        <w:bCs w:val="0"/>
        <w:i w:val="0"/>
        <w:iCs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6120"/>
        </w:tabs>
        <w:ind w:left="3744" w:hanging="1224"/>
      </w:pPr>
      <w:rPr>
        <w:rFonts w:cs="Times New Roman" w:hint="default"/>
      </w:rPr>
    </w:lvl>
    <w:lvl w:ilvl="8">
      <w:start w:val="1"/>
      <w:numFmt w:val="decimal"/>
      <w:lvlText w:val="%1.%2.%3.%4.%5.%6.%7.%8.%9."/>
      <w:lvlJc w:val="left"/>
      <w:pPr>
        <w:tabs>
          <w:tab w:val="num" w:pos="6840"/>
        </w:tabs>
        <w:ind w:left="4320" w:hanging="1440"/>
      </w:pPr>
      <w:rPr>
        <w:rFonts w:cs="Times New Roman" w:hint="default"/>
      </w:rPr>
    </w:lvl>
  </w:abstractNum>
  <w:abstractNum w:abstractNumId="21" w15:restartNumberingAfterBreak="0">
    <w:nsid w:val="77B40898"/>
    <w:multiLevelType w:val="hybridMultilevel"/>
    <w:tmpl w:val="F12EFFF0"/>
    <w:lvl w:ilvl="0" w:tplc="ED44E900">
      <w:start w:val="1"/>
      <w:numFmt w:val="bullet"/>
      <w:lvlText w:val=""/>
      <w:lvlJc w:val="left"/>
      <w:pPr>
        <w:ind w:left="1080" w:hanging="360"/>
      </w:pPr>
      <w:rPr>
        <w:rFonts w:ascii="Symbol" w:hAnsi="Symbol" w:hint="default"/>
      </w:rPr>
    </w:lvl>
    <w:lvl w:ilvl="1" w:tplc="3880F954">
      <w:numFmt w:val="bullet"/>
      <w:lvlText w:val="-"/>
      <w:lvlJc w:val="left"/>
      <w:pPr>
        <w:ind w:left="1800" w:hanging="360"/>
      </w:pPr>
      <w:rPr>
        <w:rFonts w:ascii="Calibri" w:eastAsia="Times New Roman" w:hAnsi="Calibri" w:cs="Calibri"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0"/>
  </w:num>
  <w:num w:numId="2">
    <w:abstractNumId w:val="5"/>
  </w:num>
  <w:num w:numId="3">
    <w:abstractNumId w:val="1"/>
  </w:num>
  <w:num w:numId="4">
    <w:abstractNumId w:val="1"/>
  </w:num>
  <w:num w:numId="5">
    <w:abstractNumId w:val="8"/>
  </w:num>
  <w:num w:numId="6">
    <w:abstractNumId w:val="1"/>
  </w:num>
  <w:num w:numId="7">
    <w:abstractNumId w:val="20"/>
  </w:num>
  <w:num w:numId="8">
    <w:abstractNumId w:val="18"/>
  </w:num>
  <w:num w:numId="9">
    <w:abstractNumId w:val="16"/>
  </w:num>
  <w:num w:numId="10">
    <w:abstractNumId w:val="12"/>
  </w:num>
  <w:num w:numId="11">
    <w:abstractNumId w:val="19"/>
  </w:num>
  <w:num w:numId="12">
    <w:abstractNumId w:val="1"/>
  </w:num>
  <w:num w:numId="13">
    <w:abstractNumId w:val="1"/>
    <w:lvlOverride w:ilvl="0">
      <w:startOverride w:val="1"/>
    </w:lvlOverride>
  </w:num>
  <w:num w:numId="14">
    <w:abstractNumId w:val="21"/>
  </w:num>
  <w:num w:numId="15">
    <w:abstractNumId w:val="15"/>
  </w:num>
  <w:num w:numId="16">
    <w:abstractNumId w:val="14"/>
  </w:num>
  <w:num w:numId="17">
    <w:abstractNumId w:val="11"/>
  </w:num>
  <w:num w:numId="18">
    <w:abstractNumId w:val="10"/>
  </w:num>
  <w:num w:numId="19">
    <w:abstractNumId w:val="9"/>
  </w:num>
  <w:num w:numId="20">
    <w:abstractNumId w:val="3"/>
  </w:num>
  <w:num w:numId="21">
    <w:abstractNumId w:val="6"/>
  </w:num>
  <w:num w:numId="22">
    <w:abstractNumId w:val="4"/>
  </w:num>
  <w:num w:numId="23">
    <w:abstractNumId w:val="1"/>
    <w:lvlOverride w:ilvl="0">
      <w:startOverride w:val="1"/>
    </w:lvlOverride>
  </w:num>
  <w:num w:numId="24">
    <w:abstractNumId w:val="17"/>
  </w:num>
  <w:num w:numId="25">
    <w:abstractNumId w:val="2"/>
  </w:num>
  <w:num w:numId="26">
    <w:abstractNumId w:val="13"/>
  </w:num>
  <w:num w:numId="27">
    <w:abstractNumId w:val="1"/>
  </w:num>
  <w:num w:numId="28">
    <w:abstractNumId w:val="7"/>
  </w:num>
  <w:num w:numId="29">
    <w:abstractNumId w:val="1"/>
  </w:num>
  <w:num w:numId="30">
    <w:abstractNumId w:val="1"/>
  </w:num>
  <w:num w:numId="31">
    <w:abstractNumId w:val="1"/>
  </w:num>
  <w:num w:numId="32">
    <w:abstractNumId w:val="1"/>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rálová Lucie, Ing.">
    <w15:presenceInfo w15:providerId="AD" w15:userId="S-1-5-21-1757981266-1085031214-682003330-66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02C"/>
    <w:rsid w:val="0000355F"/>
    <w:rsid w:val="0000510D"/>
    <w:rsid w:val="000057EF"/>
    <w:rsid w:val="00006DA8"/>
    <w:rsid w:val="0001140B"/>
    <w:rsid w:val="00015C98"/>
    <w:rsid w:val="0001674C"/>
    <w:rsid w:val="000231DD"/>
    <w:rsid w:val="000265BF"/>
    <w:rsid w:val="00051AB2"/>
    <w:rsid w:val="00056344"/>
    <w:rsid w:val="000606FB"/>
    <w:rsid w:val="000851AD"/>
    <w:rsid w:val="00097A6D"/>
    <w:rsid w:val="000A59F1"/>
    <w:rsid w:val="000A6A7C"/>
    <w:rsid w:val="000B1FB5"/>
    <w:rsid w:val="000B7432"/>
    <w:rsid w:val="000D7E48"/>
    <w:rsid w:val="000E150E"/>
    <w:rsid w:val="00105E5F"/>
    <w:rsid w:val="00114D13"/>
    <w:rsid w:val="001254F5"/>
    <w:rsid w:val="00135422"/>
    <w:rsid w:val="00142B34"/>
    <w:rsid w:val="00146286"/>
    <w:rsid w:val="00147F87"/>
    <w:rsid w:val="0015130B"/>
    <w:rsid w:val="00153F1F"/>
    <w:rsid w:val="001572D5"/>
    <w:rsid w:val="00157E5D"/>
    <w:rsid w:val="00167CDF"/>
    <w:rsid w:val="0017211F"/>
    <w:rsid w:val="00173C20"/>
    <w:rsid w:val="0018556E"/>
    <w:rsid w:val="00192394"/>
    <w:rsid w:val="00197683"/>
    <w:rsid w:val="001A1EFF"/>
    <w:rsid w:val="001A42BD"/>
    <w:rsid w:val="001B4A2C"/>
    <w:rsid w:val="001D58B9"/>
    <w:rsid w:val="001E10DE"/>
    <w:rsid w:val="001F1B52"/>
    <w:rsid w:val="00201340"/>
    <w:rsid w:val="00207EE7"/>
    <w:rsid w:val="00247A4F"/>
    <w:rsid w:val="00256BBC"/>
    <w:rsid w:val="002847D4"/>
    <w:rsid w:val="002A287D"/>
    <w:rsid w:val="002A77FB"/>
    <w:rsid w:val="002B377C"/>
    <w:rsid w:val="002E0749"/>
    <w:rsid w:val="003114A1"/>
    <w:rsid w:val="0032364F"/>
    <w:rsid w:val="00324492"/>
    <w:rsid w:val="00331BEF"/>
    <w:rsid w:val="00332738"/>
    <w:rsid w:val="003442CA"/>
    <w:rsid w:val="00353220"/>
    <w:rsid w:val="003747FC"/>
    <w:rsid w:val="0037749D"/>
    <w:rsid w:val="00395805"/>
    <w:rsid w:val="003970A4"/>
    <w:rsid w:val="003A19EE"/>
    <w:rsid w:val="003A2E71"/>
    <w:rsid w:val="003A498B"/>
    <w:rsid w:val="003C52D6"/>
    <w:rsid w:val="003C7C9D"/>
    <w:rsid w:val="003D149A"/>
    <w:rsid w:val="003D5E02"/>
    <w:rsid w:val="003D64B5"/>
    <w:rsid w:val="003E5FA9"/>
    <w:rsid w:val="003E7FA5"/>
    <w:rsid w:val="003F75C4"/>
    <w:rsid w:val="0040010B"/>
    <w:rsid w:val="0040137F"/>
    <w:rsid w:val="004019BA"/>
    <w:rsid w:val="00423E1C"/>
    <w:rsid w:val="00424F92"/>
    <w:rsid w:val="00437FD4"/>
    <w:rsid w:val="0044186A"/>
    <w:rsid w:val="004635BE"/>
    <w:rsid w:val="00476A26"/>
    <w:rsid w:val="004905C9"/>
    <w:rsid w:val="00496AD8"/>
    <w:rsid w:val="004C4E68"/>
    <w:rsid w:val="004D12F6"/>
    <w:rsid w:val="004D403F"/>
    <w:rsid w:val="0050601D"/>
    <w:rsid w:val="00506F6E"/>
    <w:rsid w:val="0052491F"/>
    <w:rsid w:val="00570541"/>
    <w:rsid w:val="00573DAC"/>
    <w:rsid w:val="005805B5"/>
    <w:rsid w:val="0058071C"/>
    <w:rsid w:val="00585A64"/>
    <w:rsid w:val="005922B3"/>
    <w:rsid w:val="00596D59"/>
    <w:rsid w:val="005A455F"/>
    <w:rsid w:val="005A533C"/>
    <w:rsid w:val="005B5864"/>
    <w:rsid w:val="005C7121"/>
    <w:rsid w:val="005D2606"/>
    <w:rsid w:val="005D3360"/>
    <w:rsid w:val="005F361E"/>
    <w:rsid w:val="00605BFF"/>
    <w:rsid w:val="00611264"/>
    <w:rsid w:val="0062006C"/>
    <w:rsid w:val="006411FC"/>
    <w:rsid w:val="0064124B"/>
    <w:rsid w:val="006438AF"/>
    <w:rsid w:val="00660FA9"/>
    <w:rsid w:val="00661CB6"/>
    <w:rsid w:val="006764E1"/>
    <w:rsid w:val="0067675A"/>
    <w:rsid w:val="0068628C"/>
    <w:rsid w:val="006903F3"/>
    <w:rsid w:val="00697469"/>
    <w:rsid w:val="006A5C5A"/>
    <w:rsid w:val="006B5235"/>
    <w:rsid w:val="006B6DF0"/>
    <w:rsid w:val="006B70C4"/>
    <w:rsid w:val="006C3055"/>
    <w:rsid w:val="006D137C"/>
    <w:rsid w:val="006D421F"/>
    <w:rsid w:val="006D7D2A"/>
    <w:rsid w:val="006E2657"/>
    <w:rsid w:val="006E544E"/>
    <w:rsid w:val="006E603B"/>
    <w:rsid w:val="006E7C51"/>
    <w:rsid w:val="006F0767"/>
    <w:rsid w:val="00721A10"/>
    <w:rsid w:val="007427B8"/>
    <w:rsid w:val="00746EAD"/>
    <w:rsid w:val="00746FBD"/>
    <w:rsid w:val="00756F18"/>
    <w:rsid w:val="007571F4"/>
    <w:rsid w:val="007659B6"/>
    <w:rsid w:val="00767F77"/>
    <w:rsid w:val="00777C0C"/>
    <w:rsid w:val="0078251A"/>
    <w:rsid w:val="00790B6A"/>
    <w:rsid w:val="007A7855"/>
    <w:rsid w:val="007D1A1B"/>
    <w:rsid w:val="007D318D"/>
    <w:rsid w:val="007D39BA"/>
    <w:rsid w:val="007F1698"/>
    <w:rsid w:val="007F7BA2"/>
    <w:rsid w:val="00830254"/>
    <w:rsid w:val="00837E16"/>
    <w:rsid w:val="008410AA"/>
    <w:rsid w:val="00841DB2"/>
    <w:rsid w:val="00846F1A"/>
    <w:rsid w:val="00851EFD"/>
    <w:rsid w:val="00864A9E"/>
    <w:rsid w:val="00864CE7"/>
    <w:rsid w:val="00887E7A"/>
    <w:rsid w:val="00895340"/>
    <w:rsid w:val="00896429"/>
    <w:rsid w:val="008A38F3"/>
    <w:rsid w:val="008A7E4E"/>
    <w:rsid w:val="008B6F2D"/>
    <w:rsid w:val="008C537F"/>
    <w:rsid w:val="008E602C"/>
    <w:rsid w:val="008F02AB"/>
    <w:rsid w:val="008F4C98"/>
    <w:rsid w:val="008F7AAE"/>
    <w:rsid w:val="0090297D"/>
    <w:rsid w:val="009108CF"/>
    <w:rsid w:val="009163F3"/>
    <w:rsid w:val="009272CD"/>
    <w:rsid w:val="0093288F"/>
    <w:rsid w:val="00937D94"/>
    <w:rsid w:val="00945F35"/>
    <w:rsid w:val="00951D98"/>
    <w:rsid w:val="00952161"/>
    <w:rsid w:val="00952558"/>
    <w:rsid w:val="009750E7"/>
    <w:rsid w:val="009A309C"/>
    <w:rsid w:val="009A7A7C"/>
    <w:rsid w:val="009B2721"/>
    <w:rsid w:val="009B4523"/>
    <w:rsid w:val="009F1520"/>
    <w:rsid w:val="009F7BE7"/>
    <w:rsid w:val="00A15461"/>
    <w:rsid w:val="00A1595D"/>
    <w:rsid w:val="00A25391"/>
    <w:rsid w:val="00A277CD"/>
    <w:rsid w:val="00A560FA"/>
    <w:rsid w:val="00A641FA"/>
    <w:rsid w:val="00A70D24"/>
    <w:rsid w:val="00A77E4D"/>
    <w:rsid w:val="00A80C0F"/>
    <w:rsid w:val="00A86A10"/>
    <w:rsid w:val="00AA5B5E"/>
    <w:rsid w:val="00AB04A2"/>
    <w:rsid w:val="00AB3912"/>
    <w:rsid w:val="00AB4162"/>
    <w:rsid w:val="00AB558D"/>
    <w:rsid w:val="00AB565B"/>
    <w:rsid w:val="00AC673D"/>
    <w:rsid w:val="00AC7156"/>
    <w:rsid w:val="00AD3E3D"/>
    <w:rsid w:val="00AE3D1C"/>
    <w:rsid w:val="00B018E7"/>
    <w:rsid w:val="00B05979"/>
    <w:rsid w:val="00B11892"/>
    <w:rsid w:val="00B37026"/>
    <w:rsid w:val="00B55B43"/>
    <w:rsid w:val="00B659E0"/>
    <w:rsid w:val="00B66FF0"/>
    <w:rsid w:val="00B71315"/>
    <w:rsid w:val="00B82B2A"/>
    <w:rsid w:val="00B973F7"/>
    <w:rsid w:val="00BB16E6"/>
    <w:rsid w:val="00BB5D18"/>
    <w:rsid w:val="00BC7FB2"/>
    <w:rsid w:val="00BD23CE"/>
    <w:rsid w:val="00BD7BE1"/>
    <w:rsid w:val="00BD7FE2"/>
    <w:rsid w:val="00BE194D"/>
    <w:rsid w:val="00BE274B"/>
    <w:rsid w:val="00BF2811"/>
    <w:rsid w:val="00C7761B"/>
    <w:rsid w:val="00C81A1A"/>
    <w:rsid w:val="00C86DB6"/>
    <w:rsid w:val="00CA1A94"/>
    <w:rsid w:val="00CA3A3A"/>
    <w:rsid w:val="00CB7E3F"/>
    <w:rsid w:val="00CC47A5"/>
    <w:rsid w:val="00CD4617"/>
    <w:rsid w:val="00CE09D5"/>
    <w:rsid w:val="00CE748F"/>
    <w:rsid w:val="00D01392"/>
    <w:rsid w:val="00D16722"/>
    <w:rsid w:val="00D25ACB"/>
    <w:rsid w:val="00D43A30"/>
    <w:rsid w:val="00D474AD"/>
    <w:rsid w:val="00D50FF7"/>
    <w:rsid w:val="00D56D76"/>
    <w:rsid w:val="00D61A67"/>
    <w:rsid w:val="00D64580"/>
    <w:rsid w:val="00D71375"/>
    <w:rsid w:val="00D76F53"/>
    <w:rsid w:val="00D9195B"/>
    <w:rsid w:val="00D944CD"/>
    <w:rsid w:val="00D965CB"/>
    <w:rsid w:val="00DD3F49"/>
    <w:rsid w:val="00DD42D1"/>
    <w:rsid w:val="00DE3E3D"/>
    <w:rsid w:val="00DF261F"/>
    <w:rsid w:val="00DF4D5F"/>
    <w:rsid w:val="00E02806"/>
    <w:rsid w:val="00E175BC"/>
    <w:rsid w:val="00E23EBD"/>
    <w:rsid w:val="00E25D50"/>
    <w:rsid w:val="00E32045"/>
    <w:rsid w:val="00E4465B"/>
    <w:rsid w:val="00E4631D"/>
    <w:rsid w:val="00E6497F"/>
    <w:rsid w:val="00E711AA"/>
    <w:rsid w:val="00E944B4"/>
    <w:rsid w:val="00EA4E0E"/>
    <w:rsid w:val="00EA7937"/>
    <w:rsid w:val="00EB1688"/>
    <w:rsid w:val="00EB34A2"/>
    <w:rsid w:val="00EC18BE"/>
    <w:rsid w:val="00ED1ACF"/>
    <w:rsid w:val="00ED56DF"/>
    <w:rsid w:val="00EF3614"/>
    <w:rsid w:val="00F07410"/>
    <w:rsid w:val="00F115DF"/>
    <w:rsid w:val="00F1736A"/>
    <w:rsid w:val="00F17BD9"/>
    <w:rsid w:val="00F20391"/>
    <w:rsid w:val="00F3130E"/>
    <w:rsid w:val="00F32E2F"/>
    <w:rsid w:val="00F50ED2"/>
    <w:rsid w:val="00F60B7A"/>
    <w:rsid w:val="00F64750"/>
    <w:rsid w:val="00F71C18"/>
    <w:rsid w:val="00F77F0E"/>
    <w:rsid w:val="00F81027"/>
    <w:rsid w:val="00F824C1"/>
    <w:rsid w:val="00F87CD0"/>
    <w:rsid w:val="00F94B72"/>
    <w:rsid w:val="00F953B9"/>
    <w:rsid w:val="00F962F9"/>
    <w:rsid w:val="00F978B5"/>
    <w:rsid w:val="00FC2EC1"/>
    <w:rsid w:val="00FE6C76"/>
    <w:rsid w:val="00FF42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5CA811"/>
  <w15:chartTrackingRefBased/>
  <w15:docId w15:val="{2B266EDF-7B96-4ABA-970F-96C66F5DC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Char9">
    <w:name w:val="Char9"/>
    <w:semiHidden/>
    <w:locked/>
    <w:rPr>
      <w:rFonts w:ascii="Cambria" w:hAnsi="Cambria" w:cs="Times New Roman"/>
      <w:b/>
      <w:bCs/>
      <w:sz w:val="26"/>
      <w:szCs w:val="26"/>
    </w:rPr>
  </w:style>
  <w:style w:type="paragraph" w:styleId="Zkladntext">
    <w:name w:val="Body Text"/>
    <w:basedOn w:val="Normln"/>
    <w:pPr>
      <w:widowControl w:val="0"/>
      <w:spacing w:after="120"/>
      <w:jc w:val="both"/>
    </w:pPr>
    <w:rPr>
      <w:rFonts w:ascii="Arial" w:hAnsi="Arial" w:cs="Arial"/>
      <w:noProof/>
      <w:lang w:eastAsia="en-US"/>
    </w:rPr>
  </w:style>
  <w:style w:type="character" w:customStyle="1" w:styleId="Char8">
    <w:name w:val="Char8"/>
    <w:semiHidden/>
    <w:locked/>
    <w:rPr>
      <w:rFonts w:cs="Times New Roman"/>
      <w:sz w:val="24"/>
      <w:szCs w:val="24"/>
    </w:rPr>
  </w:style>
  <w:style w:type="paragraph" w:customStyle="1" w:styleId="Zkladntextnasted">
    <w:name w:val="Základní text na střed"/>
    <w:basedOn w:val="Normln"/>
    <w:pPr>
      <w:widowControl w:val="0"/>
      <w:spacing w:before="120" w:after="120"/>
      <w:jc w:val="center"/>
    </w:pPr>
    <w:rPr>
      <w:rFonts w:ascii="Arial" w:hAnsi="Arial" w:cs="Arial"/>
      <w:noProof/>
    </w:rPr>
  </w:style>
  <w:style w:type="paragraph" w:customStyle="1" w:styleId="Smlouvanadpis1">
    <w:name w:val="Smlouva nadpis1"/>
    <w:basedOn w:val="Normln"/>
    <w:pPr>
      <w:widowControl w:val="0"/>
      <w:spacing w:after="60"/>
      <w:jc w:val="center"/>
    </w:pPr>
    <w:rPr>
      <w:rFonts w:ascii="Arial" w:hAnsi="Arial" w:cs="Arial"/>
      <w:b/>
      <w:bCs/>
      <w:noProof/>
      <w:sz w:val="32"/>
      <w:szCs w:val="32"/>
    </w:rPr>
  </w:style>
  <w:style w:type="paragraph" w:customStyle="1" w:styleId="Smlouvanadpis2">
    <w:name w:val="Smlouva nadpis2"/>
    <w:basedOn w:val="Normln"/>
    <w:pPr>
      <w:keepNext/>
      <w:keepLines/>
      <w:spacing w:after="60"/>
      <w:jc w:val="center"/>
    </w:pPr>
    <w:rPr>
      <w:rFonts w:ascii="Arial" w:hAnsi="Arial" w:cs="Arial"/>
      <w:b/>
      <w:bCs/>
      <w:noProof/>
    </w:rPr>
  </w:style>
  <w:style w:type="paragraph" w:customStyle="1" w:styleId="Tabulkazkladntext">
    <w:name w:val="Tabulka základní text"/>
    <w:basedOn w:val="Normln"/>
    <w:pPr>
      <w:widowControl w:val="0"/>
      <w:spacing w:before="40" w:after="40"/>
      <w:jc w:val="both"/>
    </w:pPr>
    <w:rPr>
      <w:rFonts w:ascii="Arial" w:hAnsi="Arial" w:cs="Arial"/>
      <w:noProof/>
    </w:rPr>
  </w:style>
  <w:style w:type="paragraph" w:customStyle="1" w:styleId="Mstoadatumvlevo">
    <w:name w:val="Místo a datum vlevo"/>
    <w:basedOn w:val="Normln"/>
    <w:pPr>
      <w:widowControl w:val="0"/>
      <w:spacing w:before="600" w:after="600"/>
      <w:jc w:val="both"/>
    </w:pPr>
    <w:rPr>
      <w:rFonts w:ascii="Arial" w:hAnsi="Arial" w:cs="Arial"/>
      <w:noProof/>
    </w:rPr>
  </w:style>
  <w:style w:type="paragraph" w:customStyle="1" w:styleId="slo1text">
    <w:name w:val="Číslo1 text"/>
    <w:basedOn w:val="Normln"/>
    <w:pPr>
      <w:widowControl w:val="0"/>
      <w:spacing w:after="120"/>
      <w:jc w:val="both"/>
      <w:outlineLvl w:val="0"/>
    </w:pPr>
    <w:rPr>
      <w:rFonts w:ascii="Arial" w:hAnsi="Arial" w:cs="Arial"/>
      <w:noProof/>
    </w:rPr>
  </w:style>
  <w:style w:type="paragraph" w:customStyle="1" w:styleId="Tabulkazkladntextnasted">
    <w:name w:val="Tabulka základní text na střed"/>
    <w:basedOn w:val="Normln"/>
    <w:pPr>
      <w:widowControl w:val="0"/>
      <w:spacing w:before="40" w:after="40"/>
      <w:jc w:val="center"/>
    </w:pPr>
    <w:rPr>
      <w:rFonts w:ascii="Arial" w:hAnsi="Arial" w:cs="Arial"/>
      <w:noProof/>
    </w:rPr>
  </w:style>
  <w:style w:type="paragraph" w:customStyle="1" w:styleId="Kurzvatext">
    <w:name w:val="Kurzíva text"/>
    <w:basedOn w:val="Normln"/>
    <w:pPr>
      <w:widowControl w:val="0"/>
      <w:spacing w:after="120"/>
      <w:jc w:val="both"/>
    </w:pPr>
    <w:rPr>
      <w:rFonts w:ascii="Arial" w:hAnsi="Arial" w:cs="Arial"/>
      <w:i/>
      <w:iCs/>
      <w:noProof/>
    </w:rPr>
  </w:style>
  <w:style w:type="character" w:customStyle="1" w:styleId="KurzvatextChar">
    <w:name w:val="Kurzíva text Char"/>
    <w:locked/>
    <w:rPr>
      <w:rFonts w:ascii="Arial" w:hAnsi="Arial" w:cs="Arial"/>
      <w:i/>
      <w:iCs/>
      <w:noProof/>
      <w:sz w:val="24"/>
      <w:szCs w:val="24"/>
      <w:lang w:val="cs-CZ" w:eastAsia="cs-CZ" w:bidi="ar-SA"/>
    </w:rPr>
  </w:style>
  <w:style w:type="paragraph" w:customStyle="1" w:styleId="Smlouvanadpis4">
    <w:name w:val="Smlouva nadpis4"/>
    <w:basedOn w:val="Normln"/>
    <w:pPr>
      <w:keepNext/>
      <w:widowControl w:val="0"/>
      <w:numPr>
        <w:numId w:val="2"/>
      </w:numPr>
      <w:tabs>
        <w:tab w:val="left" w:pos="284"/>
      </w:tabs>
      <w:spacing w:before="360" w:after="360"/>
      <w:jc w:val="center"/>
    </w:pPr>
    <w:rPr>
      <w:rFonts w:ascii="Arial" w:hAnsi="Arial" w:cs="Arial"/>
      <w:b/>
      <w:bCs/>
      <w:noProof/>
    </w:rPr>
  </w:style>
  <w:style w:type="paragraph" w:styleId="Zpat">
    <w:name w:val="footer"/>
    <w:basedOn w:val="Normln"/>
    <w:pPr>
      <w:tabs>
        <w:tab w:val="center" w:pos="4536"/>
        <w:tab w:val="right" w:pos="9072"/>
      </w:tabs>
    </w:pPr>
  </w:style>
  <w:style w:type="character" w:customStyle="1" w:styleId="Char7">
    <w:name w:val="Char7"/>
    <w:semiHidden/>
    <w:locked/>
    <w:rPr>
      <w:rFonts w:cs="Times New Roman"/>
      <w:sz w:val="24"/>
      <w:szCs w:val="24"/>
    </w:rPr>
  </w:style>
  <w:style w:type="character" w:styleId="slostrnky">
    <w:name w:val="page number"/>
    <w:rPr>
      <w:rFonts w:cs="Times New Roman"/>
    </w:rPr>
  </w:style>
  <w:style w:type="character" w:customStyle="1" w:styleId="platne">
    <w:name w:val="platne"/>
    <w:rPr>
      <w:rFonts w:cs="Times New Roman"/>
    </w:rPr>
  </w:style>
  <w:style w:type="paragraph" w:customStyle="1" w:styleId="mojeodstavce">
    <w:name w:val="moje odstavce"/>
    <w:basedOn w:val="Normln"/>
    <w:pPr>
      <w:widowControl w:val="0"/>
      <w:numPr>
        <w:numId w:val="12"/>
      </w:numPr>
      <w:adjustRightInd w:val="0"/>
      <w:spacing w:before="240"/>
      <w:jc w:val="both"/>
      <w:textAlignment w:val="baseline"/>
    </w:pPr>
    <w:rPr>
      <w:rFonts w:ascii="Arial" w:hAnsi="Arial"/>
      <w:szCs w:val="20"/>
    </w:rPr>
  </w:style>
  <w:style w:type="paragraph" w:customStyle="1" w:styleId="Styl2">
    <w:name w:val="Styl2"/>
    <w:basedOn w:val="Normln"/>
    <w:pPr>
      <w:widowControl w:val="0"/>
      <w:adjustRightInd w:val="0"/>
      <w:spacing w:line="360" w:lineRule="atLeast"/>
      <w:jc w:val="both"/>
      <w:textAlignment w:val="baseline"/>
    </w:pPr>
    <w:rPr>
      <w:rFonts w:ascii="Arial" w:hAnsi="Arial"/>
      <w:szCs w:val="20"/>
    </w:rPr>
  </w:style>
  <w:style w:type="paragraph" w:styleId="Zhlav">
    <w:name w:val="header"/>
    <w:basedOn w:val="Normln"/>
    <w:link w:val="ZhlavChar"/>
    <w:pPr>
      <w:tabs>
        <w:tab w:val="center" w:pos="4536"/>
        <w:tab w:val="right" w:pos="9072"/>
      </w:tabs>
    </w:pPr>
  </w:style>
  <w:style w:type="character" w:customStyle="1" w:styleId="Char6">
    <w:name w:val="Char6"/>
    <w:semiHidden/>
    <w:locked/>
    <w:rPr>
      <w:rFonts w:cs="Times New Roman"/>
      <w:sz w:val="24"/>
      <w:szCs w:val="24"/>
    </w:rPr>
  </w:style>
  <w:style w:type="paragraph" w:customStyle="1" w:styleId="Import3">
    <w:name w:val="Import 3"/>
    <w:pPr>
      <w:tabs>
        <w:tab w:val="left" w:pos="792"/>
        <w:tab w:val="left" w:pos="1656"/>
        <w:tab w:val="left" w:pos="2520"/>
        <w:tab w:val="left" w:pos="3384"/>
        <w:tab w:val="left" w:pos="4248"/>
        <w:tab w:val="left" w:pos="5112"/>
        <w:tab w:val="left" w:pos="5976"/>
        <w:tab w:val="left" w:pos="6840"/>
        <w:tab w:val="left" w:pos="7704"/>
      </w:tabs>
      <w:jc w:val="both"/>
    </w:pPr>
    <w:rPr>
      <w:rFonts w:ascii="Avinion" w:hAnsi="Avinion"/>
      <w:sz w:val="24"/>
      <w:lang w:val="en-US"/>
    </w:rPr>
  </w:style>
  <w:style w:type="paragraph" w:customStyle="1" w:styleId="Import2">
    <w:name w:val="Import 2"/>
    <w:pPr>
      <w:tabs>
        <w:tab w:val="left" w:pos="792"/>
        <w:tab w:val="left" w:pos="1656"/>
        <w:tab w:val="left" w:pos="2520"/>
        <w:tab w:val="left" w:pos="3384"/>
        <w:tab w:val="left" w:pos="4248"/>
        <w:tab w:val="left" w:pos="5112"/>
        <w:tab w:val="left" w:pos="5976"/>
        <w:tab w:val="left" w:pos="6840"/>
        <w:tab w:val="left" w:pos="7704"/>
      </w:tabs>
      <w:jc w:val="both"/>
    </w:pPr>
    <w:rPr>
      <w:rFonts w:ascii="Avinion" w:hAnsi="Avinion"/>
      <w:sz w:val="24"/>
      <w:lang w:val="en-US"/>
    </w:rPr>
  </w:style>
  <w:style w:type="paragraph" w:customStyle="1" w:styleId="Import9">
    <w:name w:val="Import 9"/>
    <w:pPr>
      <w:tabs>
        <w:tab w:val="left" w:pos="792"/>
        <w:tab w:val="left" w:pos="1656"/>
        <w:tab w:val="left" w:pos="2520"/>
        <w:tab w:val="left" w:pos="3384"/>
        <w:tab w:val="left" w:pos="4248"/>
        <w:tab w:val="left" w:pos="5112"/>
        <w:tab w:val="left" w:pos="5976"/>
        <w:tab w:val="left" w:pos="6840"/>
        <w:tab w:val="left" w:pos="7704"/>
      </w:tabs>
      <w:jc w:val="both"/>
    </w:pPr>
    <w:rPr>
      <w:rFonts w:ascii="Avinion" w:hAnsi="Avinion"/>
      <w:sz w:val="24"/>
      <w:lang w:val="en-US"/>
    </w:rPr>
  </w:style>
  <w:style w:type="paragraph" w:customStyle="1" w:styleId="Import5">
    <w:name w:val="Import 5"/>
    <w:pPr>
      <w:tabs>
        <w:tab w:val="left" w:pos="792"/>
        <w:tab w:val="left" w:pos="1656"/>
        <w:tab w:val="left" w:pos="2520"/>
        <w:tab w:val="left" w:pos="3384"/>
        <w:tab w:val="left" w:pos="4248"/>
        <w:tab w:val="left" w:pos="5112"/>
        <w:tab w:val="left" w:pos="5976"/>
        <w:tab w:val="left" w:pos="6840"/>
        <w:tab w:val="left" w:pos="7704"/>
      </w:tabs>
      <w:jc w:val="both"/>
    </w:pPr>
    <w:rPr>
      <w:rFonts w:ascii="Avinion" w:hAnsi="Avinion"/>
      <w:sz w:val="24"/>
      <w:lang w:val="en-US"/>
    </w:rPr>
  </w:style>
  <w:style w:type="paragraph" w:customStyle="1" w:styleId="Import6">
    <w:name w:val="Import 6"/>
    <w:pPr>
      <w:tabs>
        <w:tab w:val="left" w:pos="504"/>
      </w:tabs>
      <w:jc w:val="both"/>
    </w:pPr>
    <w:rPr>
      <w:rFonts w:ascii="Avinion" w:hAnsi="Avinion"/>
      <w:sz w:val="24"/>
      <w:lang w:val="en-US"/>
    </w:rPr>
  </w:style>
  <w:style w:type="paragraph" w:customStyle="1" w:styleId="mjodst2">
    <w:name w:val="můj odst.2"/>
    <w:basedOn w:val="mojeodstavce"/>
    <w:pPr>
      <w:numPr>
        <w:numId w:val="0"/>
      </w:numPr>
      <w:spacing w:before="120"/>
      <w:ind w:left="567"/>
    </w:pPr>
  </w:style>
  <w:style w:type="paragraph" w:styleId="Textbubliny">
    <w:name w:val="Balloon Text"/>
    <w:basedOn w:val="Normln"/>
    <w:semiHidden/>
    <w:rPr>
      <w:rFonts w:ascii="Tahoma" w:hAnsi="Tahoma" w:cs="Tahoma"/>
      <w:sz w:val="16"/>
      <w:szCs w:val="16"/>
    </w:rPr>
  </w:style>
  <w:style w:type="character" w:customStyle="1" w:styleId="Char5">
    <w:name w:val="Char5"/>
    <w:semiHidden/>
    <w:locked/>
    <w:rPr>
      <w:rFonts w:cs="Times New Roman"/>
      <w:sz w:val="2"/>
    </w:rPr>
  </w:style>
  <w:style w:type="character" w:styleId="Hypertextovodkaz">
    <w:name w:val="Hyperlink"/>
    <w:rPr>
      <w:rFonts w:cs="Times New Roman"/>
      <w:color w:val="0000FF"/>
      <w:u w:val="single"/>
    </w:rPr>
  </w:style>
  <w:style w:type="character" w:customStyle="1" w:styleId="datalabelstring">
    <w:name w:val="datalabelstring"/>
    <w:rPr>
      <w:rFonts w:cs="Times New Roman"/>
    </w:rPr>
  </w:style>
  <w:style w:type="character" w:customStyle="1" w:styleId="platne1">
    <w:name w:val="platne1"/>
    <w:rPr>
      <w:rFonts w:cs="Times New Roman"/>
    </w:rPr>
  </w:style>
  <w:style w:type="paragraph" w:customStyle="1" w:styleId="Normln0">
    <w:name w:val="Normální~"/>
    <w:basedOn w:val="Normln"/>
    <w:pPr>
      <w:widowControl w:val="0"/>
    </w:pPr>
    <w:rPr>
      <w:noProof/>
      <w:szCs w:val="20"/>
    </w:rPr>
  </w:style>
  <w:style w:type="paragraph" w:styleId="Textvbloku">
    <w:name w:val="Block Text"/>
    <w:basedOn w:val="Normln"/>
    <w:pPr>
      <w:tabs>
        <w:tab w:val="num" w:pos="530"/>
      </w:tabs>
      <w:ind w:left="530" w:right="110"/>
      <w:jc w:val="both"/>
    </w:pPr>
    <w:rPr>
      <w:rFonts w:ascii="Arial" w:hAnsi="Arial" w:cs="Arial"/>
      <w:sz w:val="20"/>
      <w:szCs w:val="20"/>
    </w:rPr>
  </w:style>
  <w:style w:type="paragraph" w:customStyle="1" w:styleId="dkanormln">
    <w:name w:val="Øádka normální"/>
    <w:basedOn w:val="Normln"/>
    <w:pPr>
      <w:jc w:val="both"/>
    </w:pPr>
    <w:rPr>
      <w:kern w:val="16"/>
      <w:szCs w:val="20"/>
    </w:rPr>
  </w:style>
  <w:style w:type="paragraph" w:customStyle="1" w:styleId="normln1">
    <w:name w:val="normální"/>
    <w:basedOn w:val="Normln"/>
    <w:pPr>
      <w:jc w:val="both"/>
    </w:pPr>
    <w:rPr>
      <w:rFonts w:ascii="Arial" w:hAnsi="Arial"/>
      <w:szCs w:val="20"/>
    </w:rPr>
  </w:style>
  <w:style w:type="paragraph" w:customStyle="1" w:styleId="Char1">
    <w:name w:val="Char1"/>
    <w:basedOn w:val="Normln"/>
    <w:pPr>
      <w:spacing w:after="160" w:line="240" w:lineRule="exact"/>
      <w:jc w:val="both"/>
    </w:pPr>
    <w:rPr>
      <w:rFonts w:ascii="Times New Roman Bold" w:hAnsi="Times New Roman Bold"/>
      <w:sz w:val="22"/>
      <w:szCs w:val="26"/>
      <w:lang w:val="sk-SK" w:eastAsia="en-US"/>
    </w:rPr>
  </w:style>
  <w:style w:type="paragraph" w:styleId="Zkladntextodsazen2">
    <w:name w:val="Body Text Indent 2"/>
    <w:basedOn w:val="Normln"/>
    <w:pPr>
      <w:spacing w:after="120" w:line="480" w:lineRule="auto"/>
      <w:ind w:left="283"/>
    </w:pPr>
  </w:style>
  <w:style w:type="character" w:customStyle="1" w:styleId="Char4">
    <w:name w:val="Char4"/>
    <w:semiHidden/>
    <w:locked/>
    <w:rPr>
      <w:rFonts w:cs="Times New Roman"/>
      <w:sz w:val="24"/>
      <w:szCs w:val="24"/>
    </w:rPr>
  </w:style>
  <w:style w:type="paragraph" w:styleId="Textkomente">
    <w:name w:val="annotation text"/>
    <w:basedOn w:val="Normln"/>
    <w:semiHidden/>
    <w:rPr>
      <w:sz w:val="20"/>
      <w:szCs w:val="20"/>
    </w:rPr>
  </w:style>
  <w:style w:type="character" w:customStyle="1" w:styleId="Char3">
    <w:name w:val="Char3"/>
    <w:semiHidden/>
    <w:locked/>
    <w:rPr>
      <w:rFonts w:cs="Times New Roman"/>
      <w:sz w:val="20"/>
      <w:szCs w:val="20"/>
    </w:rPr>
  </w:style>
  <w:style w:type="paragraph" w:styleId="Rozloendokumentu">
    <w:name w:val="Document Map"/>
    <w:basedOn w:val="Normln"/>
    <w:semiHidden/>
    <w:pPr>
      <w:shd w:val="clear" w:color="auto" w:fill="000080"/>
    </w:pPr>
    <w:rPr>
      <w:rFonts w:ascii="Tahoma" w:hAnsi="Tahoma" w:cs="Tahoma"/>
      <w:sz w:val="20"/>
      <w:szCs w:val="20"/>
    </w:rPr>
  </w:style>
  <w:style w:type="character" w:customStyle="1" w:styleId="Char2">
    <w:name w:val="Char2"/>
    <w:semiHidden/>
    <w:locked/>
    <w:rPr>
      <w:rFonts w:cs="Times New Roman"/>
      <w:sz w:val="2"/>
    </w:rPr>
  </w:style>
  <w:style w:type="character" w:customStyle="1" w:styleId="datalabelstring0">
    <w:name w:val="datalabel string"/>
    <w:rPr>
      <w:rFonts w:cs="Times New Roman"/>
    </w:rPr>
  </w:style>
  <w:style w:type="paragraph" w:customStyle="1" w:styleId="style12">
    <w:name w:val="style12"/>
    <w:basedOn w:val="Normln"/>
    <w:pPr>
      <w:autoSpaceDE w:val="0"/>
      <w:autoSpaceDN w:val="0"/>
      <w:spacing w:line="262" w:lineRule="atLeast"/>
      <w:jc w:val="both"/>
    </w:pPr>
  </w:style>
  <w:style w:type="paragraph" w:customStyle="1" w:styleId="style23">
    <w:name w:val="style23"/>
    <w:basedOn w:val="Normln"/>
    <w:pPr>
      <w:autoSpaceDE w:val="0"/>
      <w:autoSpaceDN w:val="0"/>
      <w:spacing w:line="230" w:lineRule="atLeast"/>
    </w:pPr>
    <w:rPr>
      <w:rFonts w:ascii="Franklin Gothic Medium" w:hAnsi="Franklin Gothic Medium"/>
    </w:rPr>
  </w:style>
  <w:style w:type="paragraph" w:customStyle="1" w:styleId="style11">
    <w:name w:val="style11"/>
    <w:basedOn w:val="Normln"/>
    <w:pPr>
      <w:autoSpaceDE w:val="0"/>
      <w:autoSpaceDN w:val="0"/>
      <w:spacing w:line="197" w:lineRule="atLeast"/>
      <w:jc w:val="both"/>
    </w:pPr>
  </w:style>
  <w:style w:type="character" w:customStyle="1" w:styleId="fontstyle14">
    <w:name w:val="fontstyle14"/>
    <w:rPr>
      <w:rFonts w:ascii="MS Reference Sans Serif" w:hAnsi="MS Reference Sans Serif" w:cs="Times New Roman"/>
      <w:b/>
      <w:bCs/>
    </w:rPr>
  </w:style>
  <w:style w:type="character" w:customStyle="1" w:styleId="fontstyle18">
    <w:name w:val="fontstyle18"/>
    <w:rPr>
      <w:rFonts w:ascii="MS Reference Sans Serif" w:hAnsi="MS Reference Sans Serif" w:cs="Times New Roman"/>
    </w:rPr>
  </w:style>
  <w:style w:type="character" w:styleId="Odkaznakoment">
    <w:name w:val="annotation reference"/>
    <w:semiHidden/>
    <w:rPr>
      <w:rFonts w:cs="Times New Roman"/>
      <w:sz w:val="16"/>
      <w:szCs w:val="16"/>
    </w:rPr>
  </w:style>
  <w:style w:type="paragraph" w:styleId="Pedmtkomente">
    <w:name w:val="annotation subject"/>
    <w:basedOn w:val="Textkomente"/>
    <w:next w:val="Textkomente"/>
    <w:semiHidden/>
    <w:rPr>
      <w:b/>
      <w:bCs/>
    </w:rPr>
  </w:style>
  <w:style w:type="character" w:customStyle="1" w:styleId="Char10">
    <w:name w:val="Char1"/>
    <w:semiHidden/>
    <w:locked/>
    <w:rPr>
      <w:rFonts w:cs="Times New Roman"/>
      <w:b/>
      <w:bCs/>
      <w:sz w:val="20"/>
      <w:szCs w:val="20"/>
    </w:rPr>
  </w:style>
  <w:style w:type="paragraph" w:customStyle="1" w:styleId="slo1text0">
    <w:name w:val="slo1text"/>
    <w:basedOn w:val="Normln"/>
    <w:pPr>
      <w:spacing w:before="100" w:beforeAutospacing="1" w:after="100" w:afterAutospacing="1"/>
    </w:pPr>
  </w:style>
  <w:style w:type="paragraph" w:styleId="Textpoznpodarou">
    <w:name w:val="footnote text"/>
    <w:basedOn w:val="Normln"/>
    <w:semiHidden/>
    <w:rPr>
      <w:sz w:val="20"/>
      <w:szCs w:val="20"/>
    </w:rPr>
  </w:style>
  <w:style w:type="character" w:customStyle="1" w:styleId="Char">
    <w:name w:val="Char"/>
    <w:semiHidden/>
    <w:locked/>
    <w:rPr>
      <w:rFonts w:cs="Times New Roman"/>
      <w:sz w:val="20"/>
      <w:szCs w:val="20"/>
    </w:rPr>
  </w:style>
  <w:style w:type="character" w:styleId="Znakapoznpodarou">
    <w:name w:val="footnote reference"/>
    <w:semiHidden/>
    <w:rPr>
      <w:rFonts w:cs="Times New Roman"/>
      <w:vertAlign w:val="superscript"/>
    </w:rPr>
  </w:style>
  <w:style w:type="paragraph" w:styleId="Zkladntextodsazen">
    <w:name w:val="Body Text Indent"/>
    <w:basedOn w:val="Normln"/>
    <w:pPr>
      <w:tabs>
        <w:tab w:val="left" w:pos="1260"/>
      </w:tabs>
      <w:spacing w:after="120"/>
      <w:ind w:left="420" w:hanging="420"/>
      <w:jc w:val="both"/>
    </w:pPr>
    <w:rPr>
      <w:rFonts w:ascii="Calibri" w:hAnsi="Calibri"/>
      <w:sz w:val="22"/>
      <w:szCs w:val="22"/>
    </w:rPr>
  </w:style>
  <w:style w:type="character" w:customStyle="1" w:styleId="FontStyle180">
    <w:name w:val="Font Style18"/>
    <w:uiPriority w:val="99"/>
    <w:rsid w:val="00B11892"/>
    <w:rPr>
      <w:rFonts w:ascii="MS Reference Sans Serif" w:hAnsi="MS Reference Sans Serif" w:cs="MS Reference Sans Serif"/>
      <w:sz w:val="16"/>
      <w:szCs w:val="16"/>
    </w:rPr>
  </w:style>
  <w:style w:type="paragraph" w:customStyle="1" w:styleId="Zkladntextodsazen-slo">
    <w:name w:val="Základní text odsazený - číslo"/>
    <w:basedOn w:val="Normln"/>
    <w:link w:val="Zkladntextodsazen-sloChar"/>
    <w:rsid w:val="00E02806"/>
    <w:pPr>
      <w:tabs>
        <w:tab w:val="num" w:pos="284"/>
      </w:tabs>
      <w:ind w:left="284" w:hanging="284"/>
      <w:jc w:val="both"/>
      <w:outlineLvl w:val="2"/>
    </w:pPr>
    <w:rPr>
      <w:rFonts w:eastAsia="Calibri"/>
      <w:sz w:val="20"/>
      <w:szCs w:val="20"/>
      <w:lang w:val="x-none" w:eastAsia="x-none"/>
    </w:rPr>
  </w:style>
  <w:style w:type="character" w:customStyle="1" w:styleId="Zkladntextodsazen-sloChar">
    <w:name w:val="Základní text odsazený - číslo Char"/>
    <w:link w:val="Zkladntextodsazen-slo"/>
    <w:locked/>
    <w:rsid w:val="00E02806"/>
    <w:rPr>
      <w:rFonts w:eastAsia="Calibri"/>
    </w:rPr>
  </w:style>
  <w:style w:type="paragraph" w:styleId="Odstavecseseznamem">
    <w:name w:val="List Paragraph"/>
    <w:basedOn w:val="Normln"/>
    <w:uiPriority w:val="34"/>
    <w:qFormat/>
    <w:rsid w:val="00AE3D1C"/>
    <w:pPr>
      <w:ind w:left="708"/>
    </w:pPr>
  </w:style>
  <w:style w:type="paragraph" w:customStyle="1" w:styleId="Smlouva-slo">
    <w:name w:val="Smlouva-číslo"/>
    <w:basedOn w:val="Normln"/>
    <w:uiPriority w:val="99"/>
    <w:rsid w:val="00AE3D1C"/>
    <w:pPr>
      <w:spacing w:before="120" w:line="240" w:lineRule="atLeast"/>
      <w:jc w:val="both"/>
    </w:pPr>
    <w:rPr>
      <w:rFonts w:ascii="Calibri" w:hAnsi="Calibri" w:cs="Calibri"/>
    </w:rPr>
  </w:style>
  <w:style w:type="paragraph" w:customStyle="1" w:styleId="Smlouva">
    <w:name w:val="Smlouva"/>
    <w:basedOn w:val="Normln"/>
    <w:rsid w:val="006B5235"/>
    <w:pPr>
      <w:tabs>
        <w:tab w:val="num" w:pos="1440"/>
      </w:tabs>
    </w:pPr>
  </w:style>
  <w:style w:type="paragraph" w:customStyle="1" w:styleId="NormalJustified">
    <w:name w:val="Normal (Justified)"/>
    <w:basedOn w:val="Normln"/>
    <w:rsid w:val="006B5235"/>
    <w:pPr>
      <w:jc w:val="both"/>
    </w:pPr>
    <w:rPr>
      <w:kern w:val="28"/>
      <w:lang w:val="en-US" w:eastAsia="en-US"/>
    </w:rPr>
  </w:style>
  <w:style w:type="character" w:customStyle="1" w:styleId="ZhlavChar">
    <w:name w:val="Záhlaví Char"/>
    <w:link w:val="Zhlav"/>
    <w:rsid w:val="006B5235"/>
    <w:rPr>
      <w:sz w:val="24"/>
      <w:szCs w:val="24"/>
    </w:rPr>
  </w:style>
  <w:style w:type="paragraph" w:customStyle="1" w:styleId="Style120">
    <w:name w:val="Style12"/>
    <w:basedOn w:val="Normln"/>
    <w:uiPriority w:val="99"/>
    <w:rsid w:val="00721A10"/>
    <w:pPr>
      <w:widowControl w:val="0"/>
      <w:autoSpaceDE w:val="0"/>
      <w:autoSpaceDN w:val="0"/>
      <w:adjustRightInd w:val="0"/>
      <w:spacing w:line="262" w:lineRule="exact"/>
      <w:jc w:val="both"/>
    </w:pPr>
  </w:style>
  <w:style w:type="paragraph" w:styleId="Revize">
    <w:name w:val="Revision"/>
    <w:hidden/>
    <w:uiPriority w:val="99"/>
    <w:semiHidden/>
    <w:rsid w:val="009F152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0270397">
      <w:bodyDiv w:val="1"/>
      <w:marLeft w:val="0"/>
      <w:marRight w:val="0"/>
      <w:marTop w:val="0"/>
      <w:marBottom w:val="0"/>
      <w:divBdr>
        <w:top w:val="none" w:sz="0" w:space="0" w:color="auto"/>
        <w:left w:val="none" w:sz="0" w:space="0" w:color="auto"/>
        <w:bottom w:val="none" w:sz="0" w:space="0" w:color="auto"/>
        <w:right w:val="none" w:sz="0" w:space="0" w:color="auto"/>
      </w:divBdr>
    </w:div>
    <w:div w:id="813720097">
      <w:bodyDiv w:val="1"/>
      <w:marLeft w:val="0"/>
      <w:marRight w:val="0"/>
      <w:marTop w:val="0"/>
      <w:marBottom w:val="0"/>
      <w:divBdr>
        <w:top w:val="none" w:sz="0" w:space="0" w:color="auto"/>
        <w:left w:val="none" w:sz="0" w:space="0" w:color="auto"/>
        <w:bottom w:val="none" w:sz="0" w:space="0" w:color="auto"/>
        <w:right w:val="none" w:sz="0" w:space="0" w:color="auto"/>
      </w:divBdr>
    </w:div>
    <w:div w:id="913584181">
      <w:bodyDiv w:val="1"/>
      <w:marLeft w:val="0"/>
      <w:marRight w:val="0"/>
      <w:marTop w:val="0"/>
      <w:marBottom w:val="0"/>
      <w:divBdr>
        <w:top w:val="none" w:sz="0" w:space="0" w:color="auto"/>
        <w:left w:val="none" w:sz="0" w:space="0" w:color="auto"/>
        <w:bottom w:val="none" w:sz="0" w:space="0" w:color="auto"/>
        <w:right w:val="none" w:sz="0" w:space="0" w:color="auto"/>
      </w:divBdr>
    </w:div>
    <w:div w:id="1444692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66DA3-B24C-4BB1-8E3B-1EC189022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3880</Words>
  <Characters>22892</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Smlouva o dílo</vt:lpstr>
    </vt:vector>
  </TitlesOfParts>
  <Company>KÚOK</Company>
  <LinksUpToDate>false</LinksUpToDate>
  <CharactersWithSpaces>26719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Jurečková Martina Ing.</dc:creator>
  <cp:keywords/>
  <cp:lastModifiedBy>Gorduličová Janka, Mgr.</cp:lastModifiedBy>
  <cp:revision>10</cp:revision>
  <cp:lastPrinted>2020-06-29T12:16:00Z</cp:lastPrinted>
  <dcterms:created xsi:type="dcterms:W3CDTF">2022-04-05T12:45:00Z</dcterms:created>
  <dcterms:modified xsi:type="dcterms:W3CDTF">2022-04-12T11:14:00Z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